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33A98" w14:textId="27E0BA21" w:rsidR="009C3AAE" w:rsidRDefault="009C3AAE" w:rsidP="00610E56">
      <w:pPr>
        <w:jc w:val="both"/>
        <w:rPr>
          <w:b/>
          <w:sz w:val="28"/>
          <w:szCs w:val="28"/>
        </w:rPr>
      </w:pPr>
      <w:r>
        <w:rPr>
          <w:b/>
          <w:sz w:val="28"/>
          <w:szCs w:val="28"/>
        </w:rPr>
        <w:t xml:space="preserve">PI Name: </w:t>
      </w:r>
      <w:r w:rsidR="00605470">
        <w:t>Tamara Powers, Texas A&amp;M</w:t>
      </w:r>
    </w:p>
    <w:p w14:paraId="5A7E307F" w14:textId="541EDB94" w:rsidR="009C3AAE" w:rsidRPr="000863DD" w:rsidRDefault="009C3AAE" w:rsidP="00610E56">
      <w:pPr>
        <w:jc w:val="both"/>
      </w:pPr>
      <w:r>
        <w:rPr>
          <w:b/>
          <w:sz w:val="28"/>
        </w:rPr>
        <w:t>Science Education Title</w:t>
      </w:r>
      <w:r w:rsidR="0096389C">
        <w:rPr>
          <w:b/>
          <w:sz w:val="28"/>
        </w:rPr>
        <w:t>:</w:t>
      </w:r>
      <w:r>
        <w:t xml:space="preserve"> </w:t>
      </w:r>
      <w:r w:rsidR="00DA1AEF">
        <w:t>Dye Sensitized Solar Cells</w:t>
      </w:r>
    </w:p>
    <w:p w14:paraId="5054C53D" w14:textId="77777777" w:rsidR="009C3AAE" w:rsidRDefault="009C3AAE" w:rsidP="00610E56">
      <w:pPr>
        <w:jc w:val="both"/>
        <w:rPr>
          <w:b/>
          <w:sz w:val="28"/>
        </w:rPr>
      </w:pPr>
      <w:r>
        <w:rPr>
          <w:b/>
          <w:sz w:val="28"/>
        </w:rPr>
        <w:t xml:space="preserve">Overview </w:t>
      </w:r>
    </w:p>
    <w:p w14:paraId="53756915" w14:textId="71056B57" w:rsidR="00CA33AD" w:rsidRDefault="00CA33AD" w:rsidP="00610E56">
      <w:pPr>
        <w:jc w:val="both"/>
      </w:pPr>
      <w:r>
        <w:t xml:space="preserve">Today’s modern world requires the use of </w:t>
      </w:r>
      <w:r w:rsidR="005436BE">
        <w:t xml:space="preserve">a large amount of </w:t>
      </w:r>
      <w:r>
        <w:t>energy. While we ha</w:t>
      </w:r>
      <w:r w:rsidR="00BD5CD5">
        <w:t xml:space="preserve">rness energy from fossil fuels </w:t>
      </w:r>
      <w:r>
        <w:t xml:space="preserve">such as coal and </w:t>
      </w:r>
      <w:r w:rsidR="00BD5CD5">
        <w:t>oil</w:t>
      </w:r>
      <w:r>
        <w:t xml:space="preserve">, these </w:t>
      </w:r>
      <w:r w:rsidR="00BD5CD5">
        <w:t xml:space="preserve">sources are nonrenewable and thus the supply is limited. To maintain our global lifestyle, we must extract energy from renewable sources. The most promising renewable source, in terms of abundance, is the sun, which provides us with more than enough solar energy to fully fuel our planet many times over. </w:t>
      </w:r>
    </w:p>
    <w:p w14:paraId="62F77182" w14:textId="46229606" w:rsidR="00BD5CD5" w:rsidRDefault="00BD5CD5" w:rsidP="00610E56">
      <w:pPr>
        <w:jc w:val="both"/>
      </w:pPr>
      <w:r>
        <w:t xml:space="preserve">So how do we extract energy from the sun? Nature was the first to figure it out. You may recall from biology that photosynthesis is the process whereby plants convert water and carbon dioxide to carbohydrates and oxygen. This process occurs in the leaves of plants, </w:t>
      </w:r>
      <w:r w:rsidR="00912593">
        <w:t xml:space="preserve">and relies on the </w:t>
      </w:r>
      <w:r w:rsidR="00BA6695">
        <w:t>chlorophyll</w:t>
      </w:r>
      <w:r w:rsidR="00912593">
        <w:t xml:space="preserve"> pigments that color the leaves green. It is these colored molecules that absorb the energy from sunlight, and this absorbed energy which drives the chemical reactions.</w:t>
      </w:r>
    </w:p>
    <w:p w14:paraId="5BE7DC0D" w14:textId="63968F69" w:rsidR="00D9360D" w:rsidRDefault="00D9360D" w:rsidP="00610E56">
      <w:pPr>
        <w:jc w:val="both"/>
      </w:pPr>
      <w:r>
        <w:t xml:space="preserve">In 1839, Edmond Becquerel, then a 19-year old French </w:t>
      </w:r>
      <w:r w:rsidR="00BA6695">
        <w:t>physicist</w:t>
      </w:r>
      <w:r>
        <w:t xml:space="preserve"> experimenting in his father’s lab, created the first photovoltaic cell. He illuminated an acidic solution of silver chloride that was connected to platinum electrodes which generated a voltage and current.</w:t>
      </w:r>
      <w:hyperlink w:anchor="_ENREF_1" w:tooltip="Williams, 1960 #2867" w:history="1">
        <w:r w:rsidR="00D60515">
          <w:fldChar w:fldCharType="begin"/>
        </w:r>
        <w:r w:rsidR="00D60515">
          <w:instrText xml:space="preserve"> ADDIN EN.CITE &lt;EndNote&gt;&lt;Cite&gt;&lt;Author&gt;Williams&lt;/Author&gt;&lt;Year&gt;1960&lt;/Year&gt;&lt;RecNum&gt;2867&lt;/RecNum&gt;&lt;DisplayText&gt;&lt;style face="superscript"&gt;1&lt;/style&gt;&lt;/DisplayText&gt;&lt;record&gt;&lt;rec-number&gt;2867&lt;/rec-number&gt;&lt;foreign-keys&gt;&lt;key app="EN" db-id="wtpdrfzw4tafeoedvt0pf29rzzzx5asd9vap"&gt;2867&lt;/key&gt;&lt;/foreign-keys&gt;&lt;ref-type name="Journal Article"&gt;17&lt;/ref-type&gt;&lt;contributors&gt;&lt;authors&gt;&lt;author&gt;Williams, Richard&lt;/author&gt;&lt;/authors&gt;&lt;/contributors&gt;&lt;titles&gt;&lt;title&gt;Becquerel Photovoltaic Effect in Binary Compounds&lt;/title&gt;&lt;secondary-title&gt;The Journal of Chemical Physics&lt;/secondary-title&gt;&lt;/titles&gt;&lt;periodical&gt;&lt;full-title&gt;The Journal of Chemical Physics&lt;/full-title&gt;&lt;/periodical&gt;&lt;pages&gt;1505-1514&lt;/pages&gt;&lt;volume&gt;32&lt;/volume&gt;&lt;number&gt;5&lt;/number&gt;&lt;dates&gt;&lt;year&gt;1960&lt;/year&gt;&lt;/dates&gt;&lt;urls&gt;&lt;related-urls&gt;&lt;url&gt;http://scitation.aip.org/content/aip/journal/jcp/32/5/10.1063/1.1730950&lt;/url&gt;&lt;/related-urls&gt;&lt;/urls&gt;&lt;electronic-resource-num&gt;doi:http://dx.doi.org/10.1063/1.1730950&lt;/electronic-resource-num&gt;&lt;/record&gt;&lt;/Cite&gt;&lt;/EndNote&gt;</w:instrText>
        </w:r>
        <w:r w:rsidR="00D60515">
          <w:fldChar w:fldCharType="separate"/>
        </w:r>
        <w:r w:rsidR="00D60515" w:rsidRPr="00D9360D">
          <w:rPr>
            <w:noProof/>
            <w:vertAlign w:val="superscript"/>
          </w:rPr>
          <w:t>1</w:t>
        </w:r>
        <w:r w:rsidR="00D60515">
          <w:fldChar w:fldCharType="end"/>
        </w:r>
      </w:hyperlink>
      <w:r>
        <w:t xml:space="preserve"> Many discoveries and advances were made in the late 19</w:t>
      </w:r>
      <w:r w:rsidRPr="00D9360D">
        <w:rPr>
          <w:vertAlign w:val="superscript"/>
        </w:rPr>
        <w:t>th</w:t>
      </w:r>
      <w:r>
        <w:t xml:space="preserve"> and first half the 20</w:t>
      </w:r>
      <w:r w:rsidRPr="00D9360D">
        <w:rPr>
          <w:vertAlign w:val="superscript"/>
        </w:rPr>
        <w:t>th</w:t>
      </w:r>
      <w:r>
        <w:t xml:space="preserve"> century, and it was only in 1954 that the first practical solar cell was built by Bell Laboratories. Starting in the 1950s, solar cells were </w:t>
      </w:r>
      <w:r w:rsidR="008461C3">
        <w:t>used to power satellites in space</w:t>
      </w:r>
      <w:r>
        <w:t>.</w:t>
      </w:r>
      <w:hyperlink w:anchor="_ENREF_2" w:tooltip=",  #2868" w:history="1">
        <w:r w:rsidR="00D60515">
          <w:fldChar w:fldCharType="begin"/>
        </w:r>
        <w:r w:rsidR="00D60515">
          <w:instrText xml:space="preserve"> ADDIN EN.CITE &lt;EndNote&gt;&lt;Cite&gt;&lt;RecNum&gt;2868&lt;/RecNum&gt;&lt;DisplayText&gt;&lt;style face="superscript"&gt;2&lt;/style&gt;&lt;/DisplayText&gt;&lt;record&gt;&lt;rec-number&gt;2868&lt;/rec-number&gt;&lt;foreign-keys&gt;&lt;key app="EN" db-id="wtpdrfzw4tafeoedvt0pf29rzzzx5asd9vap"&gt;2868&lt;/key&gt;&lt;/foreign-keys&gt;&lt;ref-type name="Web Page"&gt;12&lt;/ref-type&gt;&lt;contributors&gt;&lt;/contributors&gt;&lt;titles&gt;&lt;title&gt;Wikipedia page: Solar Cells&lt;/title&gt;&lt;/titles&gt;&lt;number&gt;28 June 2016&lt;/number&gt;&lt;dates&gt;&lt;/dates&gt;&lt;urls&gt;&lt;related-urls&gt;&lt;url&gt;https://en.wikipedia.org/wiki/Solar_cell#History&lt;/url&gt;&lt;/related-urls&gt;&lt;/urls&gt;&lt;/record&gt;&lt;/Cite&gt;&lt;/EndNote&gt;</w:instrText>
        </w:r>
        <w:r w:rsidR="00D60515">
          <w:fldChar w:fldCharType="separate"/>
        </w:r>
        <w:r w:rsidR="00D60515" w:rsidRPr="00D9360D">
          <w:rPr>
            <w:noProof/>
            <w:vertAlign w:val="superscript"/>
          </w:rPr>
          <w:t>2</w:t>
        </w:r>
        <w:r w:rsidR="00D60515">
          <w:fldChar w:fldCharType="end"/>
        </w:r>
      </w:hyperlink>
    </w:p>
    <w:p w14:paraId="2C387E9F" w14:textId="2001EAA0" w:rsidR="00411593" w:rsidRDefault="00912593" w:rsidP="00610E56">
      <w:pPr>
        <w:jc w:val="both"/>
      </w:pPr>
      <w:r>
        <w:t xml:space="preserve">Solar cells are electrical devices that utilize light to create a current. </w:t>
      </w:r>
      <w:r w:rsidR="00CA33AD">
        <w:t>In this video, you will prepare and test</w:t>
      </w:r>
      <w:r w:rsidR="008461C3">
        <w:t xml:space="preserve"> one such type of cell, the </w:t>
      </w:r>
      <w:r w:rsidR="00CA33AD">
        <w:t>dye-sensitized solar cell</w:t>
      </w:r>
      <w:r w:rsidR="008461C3">
        <w:t xml:space="preserve"> (DSSC)</w:t>
      </w:r>
      <w:r w:rsidR="00CA33AD">
        <w:t xml:space="preserve">. </w:t>
      </w:r>
      <w:r w:rsidR="008461C3">
        <w:t>First invented at UC Berkeley by Brian O’Regan and Michael Grätzel, Grätzel pursued this work at the École Polytechnique Fédérale de Lausanne in Switzerland, culminating in the first highly efficient DSSC in 1991.</w:t>
      </w:r>
      <w:hyperlink w:anchor="_ENREF_3" w:tooltip="O'Regan, 1991 #2869" w:history="1">
        <w:r w:rsidR="00D60515">
          <w:fldChar w:fldCharType="begin"/>
        </w:r>
        <w:r w:rsidR="00D60515">
          <w:instrText xml:space="preserve"> ADDIN EN.CITE &lt;EndNote&gt;&lt;Cite&gt;&lt;Author&gt;O&amp;apos;Regan&lt;/Author&gt;&lt;Year&gt;1991&lt;/Year&gt;&lt;RecNum&gt;2869&lt;/RecNum&gt;&lt;DisplayText&gt;&lt;style face="superscript"&gt;3&lt;/style&gt;&lt;/DisplayText&gt;&lt;record&gt;&lt;rec-number&gt;2869&lt;/rec-number&gt;&lt;foreign-keys&gt;&lt;key app="EN" db-id="wtpdrfzw4tafeoedvt0pf29rzzzx5asd9vap"&gt;2869&lt;/key&gt;&lt;/foreign-keys&gt;&lt;ref-type name="Journal Article"&gt;17&lt;/ref-type&gt;&lt;contributors&gt;&lt;authors&gt;&lt;author&gt;O&amp;apos;Regan, Brian&lt;/author&gt;&lt;author&gt;Gratzel, Michael&lt;/author&gt;&lt;/authors&gt;&lt;/contributors&gt;&lt;titles&gt;&lt;title&gt;A low-cost, high-efficiency solar cell based on dye-sensitized colloidal TiO2 films&lt;/title&gt;&lt;secondary-title&gt;Nature&lt;/secondary-title&gt;&lt;/titles&gt;&lt;periodical&gt;&lt;full-title&gt;Nature&lt;/full-title&gt;&lt;/periodical&gt;&lt;pages&gt;737-740&lt;/pages&gt;&lt;volume&gt;353&lt;/volume&gt;&lt;number&gt;6346&lt;/number&gt;&lt;dates&gt;&lt;year&gt;1991&lt;/year&gt;&lt;pub-dates&gt;&lt;date&gt;10/24/print&lt;/date&gt;&lt;/pub-dates&gt;&lt;/dates&gt;&lt;work-type&gt;10.1038/353737a0&lt;/work-type&gt;&lt;urls&gt;&lt;related-urls&gt;&lt;url&gt;http://dx.doi.org/10.1038/353737a0&lt;/url&gt;&lt;/related-urls&gt;&lt;/urls&gt;&lt;/record&gt;&lt;/Cite&gt;&lt;/EndNote&gt;</w:instrText>
        </w:r>
        <w:r w:rsidR="00D60515">
          <w:fldChar w:fldCharType="separate"/>
        </w:r>
        <w:r w:rsidR="00D60515" w:rsidRPr="008461C3">
          <w:rPr>
            <w:noProof/>
            <w:vertAlign w:val="superscript"/>
          </w:rPr>
          <w:t>3</w:t>
        </w:r>
        <w:r w:rsidR="00D60515">
          <w:fldChar w:fldCharType="end"/>
        </w:r>
      </w:hyperlink>
      <w:r w:rsidR="008461C3">
        <w:t xml:space="preserve"> </w:t>
      </w:r>
      <w:r w:rsidR="00597B10">
        <w:t>These solar cells</w:t>
      </w:r>
      <w:r w:rsidR="007B6B38">
        <w:t>,</w:t>
      </w:r>
      <w:r w:rsidR="00A5496B">
        <w:t xml:space="preserve"> like plants, use a dye to help harness energy from the sun. </w:t>
      </w:r>
    </w:p>
    <w:p w14:paraId="03F27A7B" w14:textId="3E7E3F70" w:rsidR="00411593" w:rsidRDefault="00411593" w:rsidP="00610E56">
      <w:pPr>
        <w:jc w:val="both"/>
      </w:pPr>
      <w:commentRangeStart w:id="0"/>
      <w:r>
        <w:rPr>
          <w:b/>
          <w:sz w:val="28"/>
          <w:szCs w:val="28"/>
        </w:rPr>
        <w:t>Principles</w:t>
      </w:r>
      <w:del w:id="1" w:author="Tamara Powers" w:date="2017-01-10T14:27:00Z">
        <w:r>
          <w:rPr>
            <w:b/>
            <w:sz w:val="28"/>
            <w:szCs w:val="28"/>
          </w:rPr>
          <w:delText xml:space="preserve"> </w:delText>
        </w:r>
      </w:del>
      <w:commentRangeEnd w:id="0"/>
      <w:ins w:id="2" w:author="Tamara Powers" w:date="2017-01-10T14:27:00Z">
        <w:r w:rsidR="00727166">
          <w:rPr>
            <w:rStyle w:val="CommentReference"/>
          </w:rPr>
          <w:commentReference w:id="0"/>
        </w:r>
        <w:r>
          <w:rPr>
            <w:b/>
            <w:sz w:val="28"/>
            <w:szCs w:val="28"/>
          </w:rPr>
          <w:t xml:space="preserve"> </w:t>
        </w:r>
      </w:ins>
    </w:p>
    <w:p w14:paraId="0464A3E5" w14:textId="231B6D49" w:rsidR="0042516B" w:rsidRPr="00450F1F" w:rsidRDefault="000B2EFC" w:rsidP="00610E56">
      <w:pPr>
        <w:jc w:val="both"/>
        <w:rPr>
          <w:b/>
          <w:i/>
        </w:rPr>
      </w:pPr>
      <w:r>
        <w:rPr>
          <w:b/>
          <w:i/>
        </w:rPr>
        <w:t>Band theory</w:t>
      </w:r>
    </w:p>
    <w:p w14:paraId="47892FE2" w14:textId="14B2CC79" w:rsidR="00AC1E7F" w:rsidRDefault="00AC1E7F" w:rsidP="00610E56">
      <w:pPr>
        <w:jc w:val="both"/>
      </w:pPr>
      <w:r>
        <w:t xml:space="preserve">When </w:t>
      </w:r>
      <w:r w:rsidRPr="00AC1E7F">
        <w:rPr>
          <w:i/>
        </w:rPr>
        <w:t>two</w:t>
      </w:r>
      <w:r>
        <w:t xml:space="preserve"> atoms come together to form molecular orbitals, </w:t>
      </w:r>
      <w:r w:rsidRPr="00AC1E7F">
        <w:rPr>
          <w:i/>
        </w:rPr>
        <w:t>two</w:t>
      </w:r>
      <w:r>
        <w:t xml:space="preserve"> orbitals are formed, one with a bonding and the other with an antibonding symmetry.</w:t>
      </w:r>
      <w:hyperlink w:anchor="_ENREF_4" w:tooltip="Miessler, 2014 #2851" w:history="1">
        <w:r w:rsidR="00D60515">
          <w:fldChar w:fldCharType="begin"/>
        </w:r>
        <w:r w:rsidR="00D60515">
          <w:instrText xml:space="preserve"> ADDIN EN.CITE &lt;EndNote&gt;&lt;Cite&gt;&lt;Author&gt;Miessler&lt;/Author&gt;&lt;Year&gt;2014&lt;/Year&gt;&lt;RecNum&gt;2851&lt;/RecNum&gt;&lt;DisplayText&gt;&lt;style face="superscript"&gt;4&lt;/style&gt;&lt;/DisplayText&gt;&lt;record&gt;&lt;rec-number&gt;2851&lt;/rec-number&gt;&lt;foreign-keys&gt;&lt;key app="EN" db-id="wtpdrfzw4tafeoedvt0pf29rzzzx5asd9vap"&gt;2851&lt;/key&gt;&lt;/foreign-keys&gt;&lt;ref-type name="Book"&gt;6&lt;/ref-type&gt;&lt;contributors&gt;&lt;authors&gt;&lt;author&gt;Miessler, Gary L.&lt;/author&gt;&lt;author&gt;Fischer, Paul J.&lt;/author&gt;&lt;author&gt;Tarr, Donald A.&lt;/author&gt;&lt;/authors&gt;&lt;/contributors&gt;&lt;titles&gt;&lt;title&gt;Inorganic Chemistry&lt;/title&gt;&lt;/titles&gt;&lt;edition&gt;5&lt;/edition&gt;&lt;dates&gt;&lt;year&gt;2014&lt;/year&gt;&lt;/dates&gt;&lt;publisher&gt;Pearson&lt;/publisher&gt;&lt;urls&gt;&lt;/urls&gt;&lt;/record&gt;&lt;/Cite&gt;&lt;/EndNote&gt;</w:instrText>
        </w:r>
        <w:r w:rsidR="00D60515">
          <w:fldChar w:fldCharType="separate"/>
        </w:r>
        <w:r w:rsidR="00D60515" w:rsidRPr="008461C3">
          <w:rPr>
            <w:noProof/>
            <w:vertAlign w:val="superscript"/>
          </w:rPr>
          <w:t>4</w:t>
        </w:r>
        <w:r w:rsidR="00D60515">
          <w:fldChar w:fldCharType="end"/>
        </w:r>
      </w:hyperlink>
      <w:r>
        <w:t xml:space="preserve"> These are separated by a certain amount of energy. When </w:t>
      </w:r>
      <w:r w:rsidRPr="00AC1E7F">
        <w:rPr>
          <w:i/>
        </w:rPr>
        <w:t>n</w:t>
      </w:r>
      <w:r>
        <w:t xml:space="preserve"> atoms come together to form molecular orbitals, such as in a solid, </w:t>
      </w:r>
      <w:r w:rsidRPr="00AC1E7F">
        <w:rPr>
          <w:i/>
        </w:rPr>
        <w:t>n</w:t>
      </w:r>
      <w:r>
        <w:t xml:space="preserve"> molecular orbitals form. When </w:t>
      </w:r>
      <w:r w:rsidRPr="00AC1E7F">
        <w:rPr>
          <w:i/>
        </w:rPr>
        <w:t>n</w:t>
      </w:r>
      <w:r>
        <w:t xml:space="preserve"> is large, the number of orbitals that are closely spaced in energy is likewise large. The result is a </w:t>
      </w:r>
      <w:r w:rsidRPr="00BC11D5">
        <w:rPr>
          <w:i/>
        </w:rPr>
        <w:t>band</w:t>
      </w:r>
      <w:r w:rsidR="00BC11D5">
        <w:t xml:space="preserve"> of orbitals of similar energy</w:t>
      </w:r>
      <w:r w:rsidR="00A95CA0">
        <w:t xml:space="preserve"> (</w:t>
      </w:r>
      <w:r w:rsidR="00A95CA0" w:rsidRPr="00C8150D">
        <w:rPr>
          <w:b/>
        </w:rPr>
        <w:t>Figure 1</w:t>
      </w:r>
      <w:r w:rsidR="00A95CA0">
        <w:t>)</w:t>
      </w:r>
      <w:r w:rsidR="00BC11D5">
        <w:t xml:space="preserve">. Electrons from the atoms reside in these bands. The </w:t>
      </w:r>
      <w:r w:rsidR="00BC11D5" w:rsidRPr="00BC11D5">
        <w:rPr>
          <w:i/>
        </w:rPr>
        <w:t>valance band</w:t>
      </w:r>
      <w:r w:rsidR="00BC11D5">
        <w:t xml:space="preserve"> is the highest energy band that is populated with electrons. It is akin to the HOMO of molecules. The </w:t>
      </w:r>
      <w:r w:rsidR="00BC11D5" w:rsidRPr="00BC11D5">
        <w:rPr>
          <w:i/>
        </w:rPr>
        <w:t>conduction band</w:t>
      </w:r>
      <w:r w:rsidR="00BC11D5">
        <w:t xml:space="preserve"> is the lowest band that is not populated by electrons, and is akin to the LUMO of molecules. The band gap is the energy difference between these two bands. </w:t>
      </w:r>
    </w:p>
    <w:p w14:paraId="4CA6650D" w14:textId="119D1542" w:rsidR="00610E56" w:rsidRDefault="00BC11D5" w:rsidP="00610E56">
      <w:pPr>
        <w:jc w:val="both"/>
      </w:pPr>
      <w:r>
        <w:t>When the band gap is large, the solid material is an insulator: electrons cannot freely flow within the material</w:t>
      </w:r>
      <w:r w:rsidR="00CB003F">
        <w:t xml:space="preserve"> (</w:t>
      </w:r>
      <w:r w:rsidR="00CB003F" w:rsidRPr="00332D79">
        <w:rPr>
          <w:b/>
        </w:rPr>
        <w:t>Figure 1</w:t>
      </w:r>
      <w:r w:rsidR="00CB003F">
        <w:t>)</w:t>
      </w:r>
      <w:r>
        <w:t>.</w:t>
      </w:r>
      <w:r w:rsidR="00D10ED8">
        <w:t xml:space="preserve"> By contrast, conductors are those in which the valance-</w:t>
      </w:r>
      <w:r w:rsidR="00D10ED8">
        <w:lastRenderedPageBreak/>
        <w:t>cond</w:t>
      </w:r>
      <w:r w:rsidR="00610E56">
        <w:t>u</w:t>
      </w:r>
      <w:r w:rsidR="00CB003F">
        <w:t>ction band gap is blurred</w:t>
      </w:r>
      <w:r w:rsidR="00D10ED8">
        <w:t>.</w:t>
      </w:r>
      <w:r w:rsidR="00610E56">
        <w:t xml:space="preserve"> In a conductor, such as a metal, applying a voltage raises some of the electrons</w:t>
      </w:r>
      <w:r w:rsidR="0004577E">
        <w:t xml:space="preserve"> </w:t>
      </w:r>
      <w:r w:rsidR="00610E56">
        <w:t>in the valence band to the conduction band. These excited electrons are free to move. The electrons leave behind positive holes, which are also free to move. In reality, the holes do not move, but rather electrons move to fill the positive holes. In conductors, as</w:t>
      </w:r>
      <w:r w:rsidR="00082E1F">
        <w:t xml:space="preserve"> the temperature increases, molecular vibrations increase, thereby obstructing the flow of electrons and decreasing the conductivity</w:t>
      </w:r>
      <w:r w:rsidR="00610E56">
        <w:t xml:space="preserve">. </w:t>
      </w:r>
    </w:p>
    <w:p w14:paraId="4546C894" w14:textId="630CC4E2" w:rsidR="00BC11D5" w:rsidRDefault="00610E56" w:rsidP="00610E56">
      <w:pPr>
        <w:jc w:val="both"/>
      </w:pPr>
      <w:r>
        <w:t>Semi-conductors are materials which act as insulators at 0 Kelvin, but become conductors as the temperature increases</w:t>
      </w:r>
      <w:r w:rsidR="00CB003F">
        <w:t xml:space="preserve"> (</w:t>
      </w:r>
      <w:r w:rsidR="00CB003F" w:rsidRPr="00332D79">
        <w:rPr>
          <w:b/>
        </w:rPr>
        <w:t>Figure 1</w:t>
      </w:r>
      <w:bookmarkStart w:id="3" w:name="_GoBack"/>
      <w:bookmarkEnd w:id="3"/>
      <w:r w:rsidR="00CB003F">
        <w:t>)</w:t>
      </w:r>
      <w:r>
        <w:t>. This is because the band gap</w:t>
      </w:r>
      <w:r w:rsidR="00C8150D">
        <w:t>—</w:t>
      </w:r>
      <w:r>
        <w:t>the energy between the valence and conduction bands</w:t>
      </w:r>
      <w:r w:rsidR="00C8150D">
        <w:t>—</w:t>
      </w:r>
      <w:r>
        <w:t xml:space="preserve">is small, so thermal energy is sufficient enough to excite electrons into the conduction band. Typical intrinsic semiconductors include silicon and germanium. </w:t>
      </w:r>
    </w:p>
    <w:p w14:paraId="33A01475" w14:textId="1C74E0D7" w:rsidR="004855FC" w:rsidRPr="000B2EFC" w:rsidRDefault="000B2EFC" w:rsidP="00610E56">
      <w:pPr>
        <w:jc w:val="both"/>
        <w:rPr>
          <w:b/>
          <w:i/>
        </w:rPr>
      </w:pPr>
      <w:r w:rsidRPr="000B2EFC">
        <w:rPr>
          <w:b/>
          <w:i/>
        </w:rPr>
        <w:t>Photovoltaic effect</w:t>
      </w:r>
    </w:p>
    <w:p w14:paraId="1FA3DA6F" w14:textId="61CBB1BB" w:rsidR="00E45420" w:rsidRDefault="00740292" w:rsidP="00610E56">
      <w:pPr>
        <w:jc w:val="both"/>
      </w:pPr>
      <w:r>
        <w:t xml:space="preserve">When light hits </w:t>
      </w:r>
      <w:r w:rsidR="004855FC">
        <w:t>a semi-conductor, it can excite an electron from the valence band to the conduction band. This electron can then recombine with the hole it left behind, resulting in no net flow of electrons. Or, it can move through the semi-conductor, around a circuit, and recombine with a hole at the other end of the circuit.</w:t>
      </w:r>
      <w:r w:rsidR="001D79C1">
        <w:t xml:space="preserve"> This flow of electrons created from exposure to sunlight is termed the </w:t>
      </w:r>
      <w:r w:rsidR="001D79C1" w:rsidRPr="00E45420">
        <w:rPr>
          <w:i/>
        </w:rPr>
        <w:t>photovoltaic effect</w:t>
      </w:r>
      <w:r w:rsidR="001D79C1">
        <w:t>. T</w:t>
      </w:r>
      <w:r w:rsidR="004855FC">
        <w:t xml:space="preserve">his latter scenario is desired to generate electricity, and thus systems must be designed to favor </w:t>
      </w:r>
      <w:r w:rsidR="00E45420">
        <w:t xml:space="preserve">this over recombination. </w:t>
      </w:r>
    </w:p>
    <w:p w14:paraId="4F35377C" w14:textId="2C3041B5" w:rsidR="001D79C1" w:rsidRDefault="001D79C1" w:rsidP="00610E56">
      <w:pPr>
        <w:jc w:val="both"/>
      </w:pPr>
      <w:r>
        <w:t xml:space="preserve">One way to favor this is to design cells with a p-n junction. This is just what it sounds like- a junction between an n- and p-doped semiconductor. </w:t>
      </w:r>
      <w:r w:rsidR="00E86633">
        <w:t xml:space="preserve">These are semi-conductors whereby some of the atoms have been replaces be neighboring atoms on the periodic table. In an n-doped semi-conductor, these are replaced by atoms that have more electrons, and in p-doped semi-conductors, these are replaced by atoms that have fewer electrons. </w:t>
      </w:r>
      <w:r w:rsidR="00E45420">
        <w:t xml:space="preserve">“Traditional” </w:t>
      </w:r>
      <w:r w:rsidR="006A72B8">
        <w:t xml:space="preserve">silicon-based </w:t>
      </w:r>
      <w:r w:rsidR="00E45420">
        <w:t xml:space="preserve">solar cells make use of this approach. </w:t>
      </w:r>
    </w:p>
    <w:p w14:paraId="2056E0B7" w14:textId="5D3D3EBF" w:rsidR="001D79C1" w:rsidRDefault="00E45420" w:rsidP="00610E56">
      <w:pPr>
        <w:jc w:val="both"/>
      </w:pPr>
      <w:r>
        <w:t>However, an emerging type of solar cells are d</w:t>
      </w:r>
      <w:r w:rsidR="001D79C1">
        <w:t>ye</w:t>
      </w:r>
      <w:r w:rsidR="006346AA">
        <w:t>-</w:t>
      </w:r>
      <w:r w:rsidR="001D79C1">
        <w:t>sensitized solar cells</w:t>
      </w:r>
      <w:r w:rsidR="00F73183">
        <w:t>, often referred to as the Grätzel cell</w:t>
      </w:r>
      <w:r w:rsidR="001D79C1">
        <w:t>.</w:t>
      </w:r>
      <w:hyperlink w:anchor="_ENREF_5" w:tooltip=",  #2870" w:history="1">
        <w:r w:rsidR="00D60515">
          <w:fldChar w:fldCharType="begin"/>
        </w:r>
        <w:r w:rsidR="00D60515">
          <w:instrText xml:space="preserve"> ADDIN EN.CITE &lt;EndNote&gt;&lt;Cite&gt;&lt;RecNum&gt;2870&lt;/RecNum&gt;&lt;DisplayText&gt;&lt;style face="superscript"&gt;5&lt;/style&gt;&lt;/DisplayText&gt;&lt;record&gt;&lt;rec-number&gt;2870&lt;/rec-number&gt;&lt;foreign-keys&gt;&lt;key app="EN" db-id="wtpdrfzw4tafeoedvt0pf29rzzzx5asd9vap"&gt;2870&lt;/key&gt;&lt;/foreign-keys&gt;&lt;ref-type name="Web Page"&gt;12&lt;/ref-type&gt;&lt;contributors&gt;&lt;/contributors&gt;&lt;titles&gt;&lt;title&gt;Wikipedia page: Dye-sensitized dolar cell&lt;/title&gt;&lt;/titles&gt;&lt;number&gt;June 29 2016&lt;/number&gt;&lt;dates&gt;&lt;/dates&gt;&lt;urls&gt;&lt;related-urls&gt;&lt;url&gt;https://en.wikipedia.org/wiki/Dye-sensitized_solar_cell&lt;/url&gt;&lt;/related-urls&gt;&lt;/urls&gt;&lt;/record&gt;&lt;/Cite&gt;&lt;/EndNote&gt;</w:instrText>
        </w:r>
        <w:r w:rsidR="00D60515">
          <w:fldChar w:fldCharType="separate"/>
        </w:r>
        <w:r w:rsidR="00D60515" w:rsidRPr="00E86633">
          <w:rPr>
            <w:noProof/>
            <w:vertAlign w:val="superscript"/>
          </w:rPr>
          <w:t>5</w:t>
        </w:r>
        <w:r w:rsidR="00D60515">
          <w:fldChar w:fldCharType="end"/>
        </w:r>
      </w:hyperlink>
      <w:r w:rsidR="001D79C1">
        <w:t xml:space="preserve"> </w:t>
      </w:r>
      <w:r>
        <w:t xml:space="preserve">These are promising in that they are semi-translucent, and their cost is significantly less. </w:t>
      </w:r>
      <w:r w:rsidR="001D79C1">
        <w:t>These solar cells still make use of semi-conductors, but it is a dye that is used to absorb the light from the sun.</w:t>
      </w:r>
    </w:p>
    <w:p w14:paraId="10C1E1AF" w14:textId="73AD93D3" w:rsidR="006A72B8" w:rsidRDefault="006A72B8" w:rsidP="006A72B8">
      <w:pPr>
        <w:jc w:val="both"/>
        <w:rPr>
          <w:b/>
          <w:i/>
        </w:rPr>
      </w:pPr>
      <w:r>
        <w:rPr>
          <w:b/>
          <w:i/>
        </w:rPr>
        <w:t>Components of a Dye-Sensitized Solar Cell (DSSC)</w:t>
      </w:r>
    </w:p>
    <w:p w14:paraId="09EAE47C" w14:textId="21B43F6F" w:rsidR="00E86633" w:rsidRDefault="00E86633" w:rsidP="006A72B8">
      <w:pPr>
        <w:jc w:val="both"/>
      </w:pPr>
      <w:r>
        <w:t xml:space="preserve">There are many components to a dye-sensitized solar cell, which is shown in </w:t>
      </w:r>
      <w:r w:rsidRPr="00332D79">
        <w:rPr>
          <w:b/>
        </w:rPr>
        <w:t xml:space="preserve">Figure </w:t>
      </w:r>
      <w:r w:rsidR="001A6A0B">
        <w:rPr>
          <w:b/>
        </w:rPr>
        <w:t>2</w:t>
      </w:r>
      <w:r>
        <w:t>.</w:t>
      </w:r>
    </w:p>
    <w:p w14:paraId="22D72B70" w14:textId="2CC25CF0" w:rsidR="006A72B8" w:rsidRDefault="006A72B8" w:rsidP="006A72B8">
      <w:pPr>
        <w:jc w:val="both"/>
      </w:pPr>
      <w:r w:rsidRPr="006A72B8">
        <w:rPr>
          <w:i/>
        </w:rPr>
        <w:t>Dye</w:t>
      </w:r>
      <w:r>
        <w:t>.</w:t>
      </w:r>
      <w:r w:rsidR="0010112F">
        <w:t xml:space="preserve"> To promote the photovoltaic effect, DSSC make use of dyes. The dye molecule absorbs light, promoting an electron from a bonding orbital to an anti-bonding orbital. This excited electron can then drop back down to the bonding orbital, resulting in no flow of electrons. Or, it can be injected into a semi-conductor, the productive</w:t>
      </w:r>
      <w:r w:rsidR="00F73183">
        <w:t xml:space="preserve"> pathway of DSSCs. This leaves behind a hole, which must be filled to complete the circuit. For the productive pathway, the energy of the excited-state electron in the dye must be greater than the conduction band of the semi-conductor. The dye should also absorb much of the solar spectrum, to improve efficiency of the cell. Typical dyes are Ru-based, and hence limits DSSCs, as this metal is not very economical. </w:t>
      </w:r>
    </w:p>
    <w:p w14:paraId="64C2A215" w14:textId="49F65727" w:rsidR="003D4A83" w:rsidRPr="003D4A83" w:rsidRDefault="003D4A83" w:rsidP="006A72B8">
      <w:pPr>
        <w:jc w:val="both"/>
      </w:pPr>
      <w:r>
        <w:lastRenderedPageBreak/>
        <w:t>In this experiment, we will be utilizing a natural dye (anthocyanins) found in some berries, such as blackberries and raspberries. The structure of the anthocyanin dye must feature several =O or –OH groups, which allow for the dye to bind to the Ti</w:t>
      </w:r>
      <w:r>
        <w:rPr>
          <w:vertAlign w:val="superscript"/>
        </w:rPr>
        <w:t>IV</w:t>
      </w:r>
      <w:r w:rsidRPr="003D4A83">
        <w:t>O</w:t>
      </w:r>
      <w:r>
        <w:rPr>
          <w:vertAlign w:val="subscript"/>
        </w:rPr>
        <w:t>2</w:t>
      </w:r>
      <w:r>
        <w:t xml:space="preserve"> surface</w:t>
      </w:r>
      <w:r w:rsidR="003A6132">
        <w:t xml:space="preserve"> (</w:t>
      </w:r>
      <w:r w:rsidR="003A6132" w:rsidRPr="003A6132">
        <w:rPr>
          <w:b/>
        </w:rPr>
        <w:t>Figure 3</w:t>
      </w:r>
      <w:r w:rsidR="003A6132">
        <w:t>)</w:t>
      </w:r>
      <w:r>
        <w:t>.</w:t>
      </w:r>
      <w:r w:rsidR="00A464A4">
        <w:rPr>
          <w:vertAlign w:val="superscript"/>
        </w:rPr>
        <w:t>6</w:t>
      </w:r>
      <w:r>
        <w:t xml:space="preserve"> </w:t>
      </w:r>
    </w:p>
    <w:p w14:paraId="2B2CBD6E" w14:textId="0EAB43C7" w:rsidR="00F73183" w:rsidRDefault="00F73183" w:rsidP="006A72B8">
      <w:pPr>
        <w:jc w:val="both"/>
      </w:pPr>
      <w:r w:rsidRPr="00F73183">
        <w:rPr>
          <w:i/>
        </w:rPr>
        <w:t>Semi-conductor</w:t>
      </w:r>
      <w:r>
        <w:t xml:space="preserve">. The excited electron then flows to the conduction band of the semi-conductor. </w:t>
      </w:r>
      <w:r w:rsidR="00E40906">
        <w:t>The</w:t>
      </w:r>
      <w:r>
        <w:t xml:space="preserve"> semi-conductor</w:t>
      </w:r>
      <w:r w:rsidR="00E40906">
        <w:t xml:space="preserve"> we will be using in this experiment</w:t>
      </w:r>
      <w:r>
        <w:t xml:space="preserve"> is TiO</w:t>
      </w:r>
      <w:r w:rsidRPr="00F73183">
        <w:rPr>
          <w:vertAlign w:val="subscript"/>
        </w:rPr>
        <w:t>2</w:t>
      </w:r>
      <w:r>
        <w:t xml:space="preserve">. </w:t>
      </w:r>
    </w:p>
    <w:p w14:paraId="0874FB3C" w14:textId="1D1715A9" w:rsidR="00F73183" w:rsidRDefault="00F73183" w:rsidP="006A72B8">
      <w:pPr>
        <w:jc w:val="both"/>
      </w:pPr>
      <w:r w:rsidRPr="00F73183">
        <w:rPr>
          <w:i/>
        </w:rPr>
        <w:t>Anode</w:t>
      </w:r>
      <w:r>
        <w:t>. The electron flows from the semi-conductor to the anode, which in this case, is SnO</w:t>
      </w:r>
      <w:r w:rsidRPr="00F73183">
        <w:rPr>
          <w:vertAlign w:val="subscript"/>
        </w:rPr>
        <w:t>2</w:t>
      </w:r>
      <w:r w:rsidR="000876DC">
        <w:t>-</w:t>
      </w:r>
      <w:r>
        <w:t>coated glass. The SnO</w:t>
      </w:r>
      <w:r w:rsidRPr="00F73183">
        <w:rPr>
          <w:vertAlign w:val="subscript"/>
        </w:rPr>
        <w:t>2</w:t>
      </w:r>
      <w:r>
        <w:t xml:space="preserve"> allows for a conductive surface to be on the glass, which otherwise would be an insulator. </w:t>
      </w:r>
    </w:p>
    <w:p w14:paraId="6E51604B" w14:textId="77777777" w:rsidR="00F73183" w:rsidRDefault="00F73183" w:rsidP="006A72B8">
      <w:pPr>
        <w:jc w:val="both"/>
      </w:pPr>
      <w:r w:rsidRPr="00F73183">
        <w:rPr>
          <w:i/>
        </w:rPr>
        <w:t>Cathode</w:t>
      </w:r>
      <w:r>
        <w:t>. After passing through a load, the electron comes to the cathode, which is likewise covered in SnO</w:t>
      </w:r>
      <w:r w:rsidRPr="00F73183">
        <w:rPr>
          <w:vertAlign w:val="subscript"/>
        </w:rPr>
        <w:t>2</w:t>
      </w:r>
      <w:r>
        <w:t xml:space="preserve">. The cathode is additionally covered with a catalyst, in this case, graphite, which helps promote the redox reaction of the mediator. </w:t>
      </w:r>
    </w:p>
    <w:p w14:paraId="3C14E7DD" w14:textId="5F967F92" w:rsidR="00F73183" w:rsidRDefault="00F73183" w:rsidP="006A72B8">
      <w:pPr>
        <w:jc w:val="both"/>
      </w:pPr>
      <w:r w:rsidRPr="00F73183">
        <w:rPr>
          <w:i/>
        </w:rPr>
        <w:t>Mediator</w:t>
      </w:r>
      <w:r>
        <w:t>. The electron passes from the cathode to I</w:t>
      </w:r>
      <w:r w:rsidRPr="00F73183">
        <w:rPr>
          <w:vertAlign w:val="subscript"/>
        </w:rPr>
        <w:t>3</w:t>
      </w:r>
      <w:r w:rsidRPr="00F73183">
        <w:rPr>
          <w:vertAlign w:val="superscript"/>
        </w:rPr>
        <w:t>-</w:t>
      </w:r>
      <w:r>
        <w:t>, reducing it to I</w:t>
      </w:r>
      <w:r w:rsidRPr="00F73183">
        <w:rPr>
          <w:vertAlign w:val="superscript"/>
        </w:rPr>
        <w:t>-</w:t>
      </w:r>
      <w:r>
        <w:t xml:space="preserve">. This reduced molecule can then donate an electron to the hole left behind in the dye molecule, </w:t>
      </w:r>
      <w:r w:rsidR="002E110F">
        <w:t>completing the circuit. This process regenerates I</w:t>
      </w:r>
      <w:r w:rsidR="002E110F" w:rsidRPr="002E110F">
        <w:rPr>
          <w:vertAlign w:val="subscript"/>
        </w:rPr>
        <w:t>3</w:t>
      </w:r>
      <w:r w:rsidR="002E110F" w:rsidRPr="002E110F">
        <w:rPr>
          <w:vertAlign w:val="superscript"/>
        </w:rPr>
        <w:t>-</w:t>
      </w:r>
      <w:r w:rsidR="002E110F">
        <w:t>. The difference between the I</w:t>
      </w:r>
      <w:r w:rsidR="002E110F" w:rsidRPr="002E110F">
        <w:rPr>
          <w:vertAlign w:val="subscript"/>
        </w:rPr>
        <w:t>3</w:t>
      </w:r>
      <w:r w:rsidR="002E110F" w:rsidRPr="002E110F">
        <w:rPr>
          <w:vertAlign w:val="superscript"/>
        </w:rPr>
        <w:t>-</w:t>
      </w:r>
      <w:r w:rsidR="002E110F">
        <w:t>/I</w:t>
      </w:r>
      <w:r w:rsidR="002E110F" w:rsidRPr="002E110F">
        <w:rPr>
          <w:vertAlign w:val="superscript"/>
        </w:rPr>
        <w:t>-</w:t>
      </w:r>
      <w:r w:rsidR="002E110F">
        <w:t xml:space="preserve"> cell potential and the Fermi level corresponds to the open circuit potential of the solar cell, or the maximum voltage that can be produced with the cell. </w:t>
      </w:r>
    </w:p>
    <w:p w14:paraId="35A5B7CF" w14:textId="16934D04" w:rsidR="00B63DAF" w:rsidRPr="00450F1F" w:rsidRDefault="00B63DAF" w:rsidP="006A72B8">
      <w:pPr>
        <w:jc w:val="both"/>
        <w:rPr>
          <w:b/>
          <w:i/>
        </w:rPr>
      </w:pPr>
      <w:r>
        <w:t xml:space="preserve">In this video, you will prepare a dye-sensitized solar cell and evaluate its performance. </w:t>
      </w:r>
    </w:p>
    <w:p w14:paraId="2C36BE36" w14:textId="7FAB05B4" w:rsidR="00610E56" w:rsidRDefault="00610E56" w:rsidP="00610E56">
      <w:pPr>
        <w:jc w:val="both"/>
      </w:pPr>
    </w:p>
    <w:p w14:paraId="2CBE6055" w14:textId="764D3C0D" w:rsidR="00411593" w:rsidRPr="00B63DAF" w:rsidRDefault="000331A6" w:rsidP="00610E56">
      <w:pPr>
        <w:jc w:val="both"/>
        <w:rPr>
          <w:sz w:val="28"/>
        </w:rPr>
      </w:pPr>
      <w:r w:rsidRPr="00467282">
        <w:rPr>
          <w:b/>
          <w:sz w:val="28"/>
        </w:rPr>
        <w:t>Procedure</w:t>
      </w:r>
      <w:r w:rsidR="00A464A4">
        <w:rPr>
          <w:vertAlign w:val="superscript"/>
        </w:rPr>
        <w:t>6</w:t>
      </w:r>
    </w:p>
    <w:p w14:paraId="0D78BC42" w14:textId="1E1711E9" w:rsidR="00C846DF" w:rsidRDefault="00851B0E" w:rsidP="00610E56">
      <w:pPr>
        <w:pStyle w:val="ListParagraph"/>
        <w:numPr>
          <w:ilvl w:val="0"/>
          <w:numId w:val="1"/>
        </w:numPr>
        <w:spacing w:after="120"/>
        <w:jc w:val="both"/>
        <w:rPr>
          <w:b/>
        </w:rPr>
      </w:pPr>
      <w:r>
        <w:rPr>
          <w:b/>
        </w:rPr>
        <w:t>Preparation of</w:t>
      </w:r>
      <w:r w:rsidR="00CC5151">
        <w:rPr>
          <w:b/>
        </w:rPr>
        <w:t xml:space="preserve"> TiO</w:t>
      </w:r>
      <w:r w:rsidR="00CC5151" w:rsidRPr="00CC5151">
        <w:rPr>
          <w:b/>
          <w:vertAlign w:val="subscript"/>
        </w:rPr>
        <w:t>2</w:t>
      </w:r>
      <w:r w:rsidR="00CC5151">
        <w:rPr>
          <w:b/>
        </w:rPr>
        <w:t xml:space="preserve"> </w:t>
      </w:r>
      <w:r>
        <w:rPr>
          <w:b/>
        </w:rPr>
        <w:t>Paste</w:t>
      </w:r>
    </w:p>
    <w:p w14:paraId="18E1190C" w14:textId="77777777" w:rsidR="009F4620" w:rsidRDefault="009F4620" w:rsidP="00610E56">
      <w:pPr>
        <w:pStyle w:val="ListParagraph"/>
        <w:spacing w:after="120"/>
        <w:ind w:left="360"/>
        <w:jc w:val="both"/>
        <w:rPr>
          <w:b/>
        </w:rPr>
      </w:pPr>
    </w:p>
    <w:p w14:paraId="534630EF" w14:textId="0DBB15B9" w:rsidR="007959C0" w:rsidRPr="007959C0" w:rsidRDefault="00C846DF" w:rsidP="007959C0">
      <w:pPr>
        <w:pStyle w:val="ListParagraph"/>
        <w:numPr>
          <w:ilvl w:val="1"/>
          <w:numId w:val="1"/>
        </w:numPr>
        <w:spacing w:after="120"/>
        <w:jc w:val="both"/>
        <w:rPr>
          <w:b/>
        </w:rPr>
      </w:pPr>
      <w:r w:rsidRPr="00C846DF">
        <w:t xml:space="preserve"> </w:t>
      </w:r>
      <w:r w:rsidR="00CC5151">
        <w:t xml:space="preserve">Mass out 6 </w:t>
      </w:r>
      <w:r w:rsidR="000876DC">
        <w:t xml:space="preserve">g </w:t>
      </w:r>
      <w:r w:rsidR="00CC5151">
        <w:t>of colloidal TiO</w:t>
      </w:r>
      <w:r w:rsidR="00CC5151" w:rsidRPr="00CC5151">
        <w:rPr>
          <w:vertAlign w:val="subscript"/>
        </w:rPr>
        <w:t>2</w:t>
      </w:r>
      <w:r w:rsidR="00CC5151">
        <w:t xml:space="preserve"> powder, and place it in a mortar</w:t>
      </w:r>
      <w:r w:rsidR="00847533">
        <w:t>.</w:t>
      </w:r>
    </w:p>
    <w:p w14:paraId="1B8C3222" w14:textId="578A1B2C" w:rsidR="007959C0" w:rsidRPr="007959C0" w:rsidRDefault="00CC5151" w:rsidP="007959C0">
      <w:pPr>
        <w:pStyle w:val="ListParagraph"/>
        <w:numPr>
          <w:ilvl w:val="1"/>
          <w:numId w:val="1"/>
        </w:numPr>
        <w:spacing w:after="120"/>
        <w:jc w:val="both"/>
        <w:rPr>
          <w:b/>
        </w:rPr>
      </w:pPr>
      <w:r>
        <w:t xml:space="preserve"> Carefully add 2-3 mL of </w:t>
      </w:r>
      <w:r w:rsidR="00D76BD1">
        <w:t>vinegar</w:t>
      </w:r>
      <w:r>
        <w:t xml:space="preserve"> to the TiO</w:t>
      </w:r>
      <w:r w:rsidRPr="00CC5151">
        <w:rPr>
          <w:vertAlign w:val="subscript"/>
        </w:rPr>
        <w:t>2</w:t>
      </w:r>
      <w:r>
        <w:t>, and begin grinding the suspension with the pestle until a uniform paste is obtained.</w:t>
      </w:r>
      <w:r w:rsidR="00851B0E">
        <w:t xml:space="preserve"> The grinding serves to break up aggregated clumps in the powder.</w:t>
      </w:r>
    </w:p>
    <w:p w14:paraId="69986AC2" w14:textId="68413CC6" w:rsidR="007959C0" w:rsidRPr="007959C0" w:rsidRDefault="00CC5151" w:rsidP="007959C0">
      <w:pPr>
        <w:pStyle w:val="ListParagraph"/>
        <w:numPr>
          <w:ilvl w:val="1"/>
          <w:numId w:val="1"/>
        </w:numPr>
        <w:spacing w:after="120"/>
        <w:jc w:val="both"/>
        <w:rPr>
          <w:b/>
        </w:rPr>
      </w:pPr>
      <w:r>
        <w:rPr>
          <w:b/>
        </w:rPr>
        <w:t xml:space="preserve"> </w:t>
      </w:r>
      <w:r>
        <w:t xml:space="preserve">Keep adding </w:t>
      </w:r>
      <w:r w:rsidR="00D76BD1">
        <w:t>vinegar</w:t>
      </w:r>
      <w:r>
        <w:t xml:space="preserve">, in ~1 mL increments while grinding, up to ~9 mL total volume. Prior to each addition, the consistency of the paste should be uniform and free of lumps. </w:t>
      </w:r>
      <w:r w:rsidR="00851B0E">
        <w:t xml:space="preserve">The final paste should be thick, but not so thick that it cannot be squeezed out of a dropper bottle. </w:t>
      </w:r>
    </w:p>
    <w:p w14:paraId="5385631B" w14:textId="0C66683C" w:rsidR="00D76BD1" w:rsidRPr="00D76BD1" w:rsidRDefault="00851B0E" w:rsidP="00CC5151">
      <w:pPr>
        <w:pStyle w:val="ListParagraph"/>
        <w:numPr>
          <w:ilvl w:val="1"/>
          <w:numId w:val="1"/>
        </w:numPr>
        <w:spacing w:after="120"/>
        <w:jc w:val="both"/>
        <w:rPr>
          <w:b/>
        </w:rPr>
      </w:pPr>
      <w:r>
        <w:t xml:space="preserve"> </w:t>
      </w:r>
      <w:r w:rsidR="00D76BD1">
        <w:t>Add 1 drop of dish soap to 1 mL of distilled water, gently mix.</w:t>
      </w:r>
    </w:p>
    <w:p w14:paraId="71B5F378" w14:textId="4FB987A9" w:rsidR="00D76BD1" w:rsidRPr="00D76BD1" w:rsidRDefault="00D76BD1" w:rsidP="00CC5151">
      <w:pPr>
        <w:pStyle w:val="ListParagraph"/>
        <w:numPr>
          <w:ilvl w:val="1"/>
          <w:numId w:val="1"/>
        </w:numPr>
        <w:spacing w:after="120"/>
        <w:jc w:val="both"/>
        <w:rPr>
          <w:b/>
        </w:rPr>
      </w:pPr>
      <w:r>
        <w:t xml:space="preserve"> Add the dish soap solution to the TiO</w:t>
      </w:r>
      <w:r>
        <w:rPr>
          <w:vertAlign w:val="subscript"/>
        </w:rPr>
        <w:t>2</w:t>
      </w:r>
      <w:r>
        <w:t xml:space="preserve"> suspension and gently mix, </w:t>
      </w:r>
      <w:r w:rsidRPr="00F339E5">
        <w:t xml:space="preserve">being careful not to produce bubbles. </w:t>
      </w:r>
      <w:r>
        <w:t xml:space="preserve"> </w:t>
      </w:r>
    </w:p>
    <w:p w14:paraId="56A47A31" w14:textId="77F15DDA" w:rsidR="00851B0E" w:rsidRPr="000876DC" w:rsidRDefault="00D76BD1" w:rsidP="00CC5151">
      <w:pPr>
        <w:pStyle w:val="ListParagraph"/>
        <w:numPr>
          <w:ilvl w:val="1"/>
          <w:numId w:val="1"/>
        </w:numPr>
        <w:spacing w:after="120"/>
        <w:jc w:val="both"/>
        <w:rPr>
          <w:b/>
        </w:rPr>
      </w:pPr>
      <w:r>
        <w:t xml:space="preserve"> A</w:t>
      </w:r>
      <w:r w:rsidR="00851B0E">
        <w:t xml:space="preserve">llow the suspension to equilibrate for 15 min. The </w:t>
      </w:r>
      <w:r w:rsidR="00BA6695">
        <w:t>dish soap</w:t>
      </w:r>
      <w:r w:rsidR="00851B0E">
        <w:t xml:space="preserve"> serves as a surfactant, helping make the suspension more readily spread out into a uniform film on the glass. </w:t>
      </w:r>
    </w:p>
    <w:p w14:paraId="478F0C75" w14:textId="77777777" w:rsidR="000876DC" w:rsidRPr="00CC5151" w:rsidRDefault="000876DC" w:rsidP="00332D79">
      <w:pPr>
        <w:pStyle w:val="ListParagraph"/>
        <w:spacing w:after="120"/>
        <w:ind w:left="792"/>
        <w:jc w:val="both"/>
        <w:rPr>
          <w:b/>
        </w:rPr>
      </w:pPr>
    </w:p>
    <w:p w14:paraId="0C8A28FF" w14:textId="12152553" w:rsidR="00131AE8" w:rsidRDefault="00851B0E" w:rsidP="00610E56">
      <w:pPr>
        <w:pStyle w:val="ListParagraph"/>
        <w:numPr>
          <w:ilvl w:val="0"/>
          <w:numId w:val="1"/>
        </w:numPr>
        <w:spacing w:after="120"/>
        <w:jc w:val="both"/>
        <w:rPr>
          <w:b/>
        </w:rPr>
      </w:pPr>
      <w:r>
        <w:rPr>
          <w:b/>
        </w:rPr>
        <w:t>Deposition of TiO</w:t>
      </w:r>
      <w:r w:rsidRPr="00851B0E">
        <w:rPr>
          <w:b/>
          <w:vertAlign w:val="subscript"/>
        </w:rPr>
        <w:t>2</w:t>
      </w:r>
      <w:r>
        <w:rPr>
          <w:b/>
        </w:rPr>
        <w:t xml:space="preserve"> on Glass</w:t>
      </w:r>
    </w:p>
    <w:p w14:paraId="156E0005" w14:textId="183F60C9" w:rsidR="007959C0" w:rsidRPr="007959C0" w:rsidRDefault="007959C0" w:rsidP="007959C0">
      <w:pPr>
        <w:pStyle w:val="ListParagraph"/>
        <w:numPr>
          <w:ilvl w:val="1"/>
          <w:numId w:val="1"/>
        </w:numPr>
        <w:spacing w:after="120"/>
        <w:jc w:val="both"/>
        <w:rPr>
          <w:b/>
        </w:rPr>
      </w:pPr>
      <w:r>
        <w:rPr>
          <w:b/>
        </w:rPr>
        <w:t xml:space="preserve"> </w:t>
      </w:r>
      <w:r w:rsidRPr="00F479F2">
        <w:rPr>
          <w:i/>
        </w:rPr>
        <w:t xml:space="preserve">Clean </w:t>
      </w:r>
      <w:r w:rsidR="00FA3CC7">
        <w:rPr>
          <w:i/>
        </w:rPr>
        <w:t>two</w:t>
      </w:r>
      <w:r w:rsidRPr="00F479F2">
        <w:rPr>
          <w:i/>
        </w:rPr>
        <w:t xml:space="preserve"> conductive glass slide</w:t>
      </w:r>
      <w:r w:rsidR="00FA3CC7">
        <w:rPr>
          <w:i/>
        </w:rPr>
        <w:t>s</w:t>
      </w:r>
      <w:r w:rsidRPr="007959C0">
        <w:t>.</w:t>
      </w:r>
      <w:r>
        <w:rPr>
          <w:b/>
        </w:rPr>
        <w:t xml:space="preserve"> </w:t>
      </w:r>
      <w:r>
        <w:t xml:space="preserve">Soak a </w:t>
      </w:r>
      <w:r w:rsidR="00BA6695">
        <w:t>kimwipe</w:t>
      </w:r>
      <w:r>
        <w:t xml:space="preserve"> with et</w:t>
      </w:r>
      <w:r w:rsidR="00FA3CC7">
        <w:t>hanol and use it to wipe clean two</w:t>
      </w:r>
      <w:r>
        <w:t xml:space="preserve"> conductive glass slide</w:t>
      </w:r>
      <w:r w:rsidR="00FA3CC7">
        <w:t>s</w:t>
      </w:r>
      <w:r>
        <w:t>. Place the clean slide</w:t>
      </w:r>
      <w:r w:rsidR="00FA3CC7">
        <w:t>s</w:t>
      </w:r>
      <w:r>
        <w:t xml:space="preserve"> on a fresh kimwipe.</w:t>
      </w:r>
    </w:p>
    <w:p w14:paraId="783F8C58" w14:textId="64759B3C" w:rsidR="007959C0" w:rsidRPr="007959C0" w:rsidRDefault="007959C0" w:rsidP="007959C0">
      <w:pPr>
        <w:pStyle w:val="ListParagraph"/>
        <w:numPr>
          <w:ilvl w:val="1"/>
          <w:numId w:val="1"/>
        </w:numPr>
        <w:spacing w:after="120"/>
        <w:jc w:val="both"/>
        <w:rPr>
          <w:b/>
        </w:rPr>
      </w:pPr>
      <w:r w:rsidRPr="00F479F2">
        <w:rPr>
          <w:i/>
        </w:rPr>
        <w:lastRenderedPageBreak/>
        <w:t>Determine which side of the glass is conductive</w:t>
      </w:r>
      <w:r>
        <w:t xml:space="preserve">. Using a multimeter set to ohms, touch both leads to one side of the glass. If a reading between 10 and 30 ohms is observed, it is the conductive side. A reading of 0 indicates the non-conductive side. </w:t>
      </w:r>
    </w:p>
    <w:p w14:paraId="33191634" w14:textId="4EFE5EC5" w:rsidR="007959C0" w:rsidRPr="007959C0" w:rsidRDefault="007959C0" w:rsidP="007959C0">
      <w:pPr>
        <w:pStyle w:val="ListParagraph"/>
        <w:numPr>
          <w:ilvl w:val="1"/>
          <w:numId w:val="1"/>
        </w:numPr>
        <w:spacing w:after="120"/>
        <w:jc w:val="both"/>
        <w:rPr>
          <w:b/>
        </w:rPr>
      </w:pPr>
      <w:r w:rsidRPr="00F479F2">
        <w:rPr>
          <w:i/>
        </w:rPr>
        <w:t>Mask the slide</w:t>
      </w:r>
      <w:r>
        <w:t xml:space="preserve">. </w:t>
      </w:r>
      <w:r w:rsidR="00FA3CC7" w:rsidRPr="00F339E5">
        <w:t xml:space="preserve">Place one glass slide with its conductive side up and the other with its conductive side down. Carefully keeping the slides touching, </w:t>
      </w:r>
      <w:r w:rsidR="00FA3CC7">
        <w:t>t</w:t>
      </w:r>
      <w:r>
        <w:t>ape the glass slide</w:t>
      </w:r>
      <w:r w:rsidR="00FA3CC7">
        <w:t>s to the</w:t>
      </w:r>
      <w:r>
        <w:t xml:space="preserve"> </w:t>
      </w:r>
      <w:r w:rsidR="00FA3CC7">
        <w:t>bench top</w:t>
      </w:r>
      <w:r>
        <w:t>. Place Scotch tape on three of the four sides of the slide</w:t>
      </w:r>
      <w:r w:rsidR="00FA3CC7">
        <w:t>s</w:t>
      </w:r>
      <w:r>
        <w:t>, making sure that ~5-8 mm of the slide is covered by tape on each of the three sides</w:t>
      </w:r>
      <w:r w:rsidR="009E506F">
        <w:t xml:space="preserve"> (</w:t>
      </w:r>
      <w:r w:rsidR="009E506F" w:rsidRPr="00460874">
        <w:rPr>
          <w:b/>
        </w:rPr>
        <w:t xml:space="preserve">Figure </w:t>
      </w:r>
      <w:r w:rsidR="002041AB">
        <w:rPr>
          <w:b/>
        </w:rPr>
        <w:t>4</w:t>
      </w:r>
      <w:r w:rsidR="009E506F">
        <w:t>)</w:t>
      </w:r>
      <w:r>
        <w:t xml:space="preserve">. Press the tape firmly, to ensure that there are no air bubbles. </w:t>
      </w:r>
    </w:p>
    <w:p w14:paraId="31375292" w14:textId="53E8995B" w:rsidR="0097419C" w:rsidRPr="0097419C" w:rsidRDefault="007959C0" w:rsidP="007959C0">
      <w:pPr>
        <w:pStyle w:val="ListParagraph"/>
        <w:numPr>
          <w:ilvl w:val="1"/>
          <w:numId w:val="1"/>
        </w:numPr>
        <w:spacing w:after="120"/>
        <w:jc w:val="both"/>
        <w:rPr>
          <w:b/>
        </w:rPr>
      </w:pPr>
      <w:r w:rsidRPr="00F479F2">
        <w:rPr>
          <w:i/>
        </w:rPr>
        <w:t>Apply the TiO</w:t>
      </w:r>
      <w:r w:rsidRPr="00F479F2">
        <w:rPr>
          <w:i/>
          <w:vertAlign w:val="subscript"/>
        </w:rPr>
        <w:t>2</w:t>
      </w:r>
      <w:r w:rsidRPr="00F479F2">
        <w:rPr>
          <w:i/>
        </w:rPr>
        <w:t xml:space="preserve"> paste</w:t>
      </w:r>
      <w:r w:rsidR="00D76BD1">
        <w:t>. Using a glass rod, a</w:t>
      </w:r>
      <w:r>
        <w:t xml:space="preserve">pply a thin line of paste across the masked top edge of the slide. </w:t>
      </w:r>
      <w:r w:rsidR="00D76BD1">
        <w:t>Use the glass rod to</w:t>
      </w:r>
      <w:r>
        <w:t xml:space="preserve"> carefully roll the paste down the length</w:t>
      </w:r>
      <w:r w:rsidR="0097419C">
        <w:t xml:space="preserve"> of the slide, and back up. Repeat this motion 2-3</w:t>
      </w:r>
      <w:r w:rsidR="00FD2F35">
        <w:t>x</w:t>
      </w:r>
      <w:r w:rsidR="0097419C">
        <w:t xml:space="preserve"> without lifting the rod, or until a uniform film is obtained. </w:t>
      </w:r>
    </w:p>
    <w:p w14:paraId="34447C46" w14:textId="426064D8" w:rsidR="0097419C" w:rsidRPr="0097419C" w:rsidRDefault="0097419C" w:rsidP="0097419C">
      <w:pPr>
        <w:pStyle w:val="ListParagraph"/>
        <w:numPr>
          <w:ilvl w:val="2"/>
          <w:numId w:val="1"/>
        </w:numPr>
        <w:spacing w:after="120"/>
        <w:jc w:val="both"/>
        <w:rPr>
          <w:b/>
        </w:rPr>
      </w:pPr>
      <w:r>
        <w:t>If the film is not uniform, simply wipe it off with a kimwipe, clean the glass with ethanol, and once dry, try again.</w:t>
      </w:r>
    </w:p>
    <w:p w14:paraId="0FECCD7C" w14:textId="4C954A89" w:rsidR="007959C0" w:rsidRPr="0097419C" w:rsidRDefault="0097419C" w:rsidP="007959C0">
      <w:pPr>
        <w:pStyle w:val="ListParagraph"/>
        <w:numPr>
          <w:ilvl w:val="1"/>
          <w:numId w:val="1"/>
        </w:numPr>
        <w:spacing w:after="120"/>
        <w:jc w:val="both"/>
        <w:rPr>
          <w:b/>
        </w:rPr>
      </w:pPr>
      <w:r>
        <w:t xml:space="preserve">Allow the film to dry a little, then carefully remove the tape from the glass. </w:t>
      </w:r>
      <w:r w:rsidR="00100703" w:rsidRPr="00100703">
        <w:rPr>
          <w:i/>
        </w:rPr>
        <w:t xml:space="preserve">You want the slide with the </w:t>
      </w:r>
      <w:r w:rsidR="00100703">
        <w:rPr>
          <w:i/>
        </w:rPr>
        <w:t>TiO</w:t>
      </w:r>
      <w:r w:rsidR="00100703">
        <w:rPr>
          <w:i/>
          <w:vertAlign w:val="subscript"/>
        </w:rPr>
        <w:t>2</w:t>
      </w:r>
      <w:r w:rsidR="00100703">
        <w:rPr>
          <w:i/>
        </w:rPr>
        <w:t xml:space="preserve"> </w:t>
      </w:r>
      <w:r w:rsidR="00100703" w:rsidRPr="00100703">
        <w:rPr>
          <w:i/>
        </w:rPr>
        <w:t xml:space="preserve">film on the conductive side. </w:t>
      </w:r>
      <w:r w:rsidR="00100703">
        <w:t>The other slide can be cleaned and used later.</w:t>
      </w:r>
    </w:p>
    <w:p w14:paraId="19EC2CD0" w14:textId="1D501F89" w:rsidR="009F4620" w:rsidRPr="00E83359" w:rsidRDefault="0097419C" w:rsidP="00CF3D6F">
      <w:pPr>
        <w:pStyle w:val="ListParagraph"/>
        <w:numPr>
          <w:ilvl w:val="1"/>
          <w:numId w:val="1"/>
        </w:numPr>
        <w:spacing w:after="120"/>
        <w:jc w:val="both"/>
        <w:rPr>
          <w:b/>
        </w:rPr>
      </w:pPr>
      <w:r w:rsidRPr="00F479F2">
        <w:rPr>
          <w:i/>
        </w:rPr>
        <w:t>Anneal the TiO</w:t>
      </w:r>
      <w:r w:rsidRPr="00F479F2">
        <w:rPr>
          <w:i/>
          <w:vertAlign w:val="subscript"/>
        </w:rPr>
        <w:t>2</w:t>
      </w:r>
      <w:r w:rsidRPr="00F479F2">
        <w:rPr>
          <w:i/>
        </w:rPr>
        <w:t xml:space="preserve"> film</w:t>
      </w:r>
      <w:r>
        <w:t xml:space="preserve">. </w:t>
      </w:r>
      <w:r w:rsidR="00CB7F0D">
        <w:t>Carefully place the slide (TiO</w:t>
      </w:r>
      <w:r w:rsidR="00CB7F0D" w:rsidRPr="00053E74">
        <w:rPr>
          <w:vertAlign w:val="subscript"/>
        </w:rPr>
        <w:t>2</w:t>
      </w:r>
      <w:r w:rsidR="00CB7F0D">
        <w:t xml:space="preserve"> side up) on a hot plate that is set to 450 </w:t>
      </w:r>
      <w:r w:rsidR="00FD2F35">
        <w:rPr>
          <w:rFonts w:ascii="Cambria" w:eastAsia="Times New Roman" w:hAnsi="Cambria" w:cs="Times New Roman"/>
          <w:color w:val="3A3A3A"/>
          <w:sz w:val="20"/>
          <w:szCs w:val="20"/>
        </w:rPr>
        <w:t>°</w:t>
      </w:r>
      <w:r w:rsidR="00CB7F0D">
        <w:t>C.</w:t>
      </w:r>
      <w:r>
        <w:t xml:space="preserve"> </w:t>
      </w:r>
      <w:r w:rsidR="00CB7F0D">
        <w:t>Watch as the TiO</w:t>
      </w:r>
      <w:r w:rsidR="00CB7F0D" w:rsidRPr="00053E74">
        <w:rPr>
          <w:vertAlign w:val="subscript"/>
        </w:rPr>
        <w:t>2</w:t>
      </w:r>
      <w:r w:rsidR="00CB7F0D">
        <w:t xml:space="preserve"> darkens to a purple/brown color, and regains its white color. At this point, turn the hotplate off and allow the film to slowly cool. If the slide is cooled to quickly, it ma</w:t>
      </w:r>
      <w:r w:rsidR="001F224E">
        <w:t>y</w:t>
      </w:r>
      <w:r w:rsidR="00CB7F0D">
        <w:t xml:space="preserve"> crack or shatter. </w:t>
      </w:r>
    </w:p>
    <w:p w14:paraId="7FEC20BE" w14:textId="20B10F6A" w:rsidR="00E83359" w:rsidRPr="00053E74" w:rsidRDefault="00E83359" w:rsidP="00CF3D6F">
      <w:pPr>
        <w:pStyle w:val="ListParagraph"/>
        <w:numPr>
          <w:ilvl w:val="1"/>
          <w:numId w:val="1"/>
        </w:numPr>
        <w:spacing w:after="120"/>
        <w:jc w:val="both"/>
        <w:rPr>
          <w:b/>
        </w:rPr>
      </w:pPr>
      <w:r>
        <w:t xml:space="preserve">With a ruler, measure the surface area that is covered with the film, and note this value. </w:t>
      </w:r>
    </w:p>
    <w:p w14:paraId="0C0D733E" w14:textId="77777777" w:rsidR="009F4620" w:rsidRDefault="009F4620" w:rsidP="00610E56">
      <w:pPr>
        <w:pStyle w:val="ListParagraph"/>
        <w:jc w:val="both"/>
      </w:pPr>
    </w:p>
    <w:p w14:paraId="07142A54" w14:textId="02A2E6C8" w:rsidR="009F4620" w:rsidRDefault="00053E74" w:rsidP="00053E74">
      <w:pPr>
        <w:pStyle w:val="ListParagraph"/>
        <w:numPr>
          <w:ilvl w:val="0"/>
          <w:numId w:val="1"/>
        </w:numPr>
        <w:spacing w:after="120"/>
        <w:jc w:val="both"/>
        <w:rPr>
          <w:b/>
        </w:rPr>
      </w:pPr>
      <w:r>
        <w:rPr>
          <w:b/>
        </w:rPr>
        <w:t>Stain the TiO</w:t>
      </w:r>
      <w:r w:rsidRPr="00053E74">
        <w:rPr>
          <w:b/>
          <w:vertAlign w:val="subscript"/>
        </w:rPr>
        <w:t>2</w:t>
      </w:r>
      <w:r>
        <w:rPr>
          <w:b/>
        </w:rPr>
        <w:t xml:space="preserve"> Film with Dye</w:t>
      </w:r>
    </w:p>
    <w:p w14:paraId="121D1192" w14:textId="2877335E" w:rsidR="00053E74" w:rsidRPr="00053E74" w:rsidRDefault="00053E74" w:rsidP="00053E74">
      <w:pPr>
        <w:pStyle w:val="ListParagraph"/>
        <w:numPr>
          <w:ilvl w:val="1"/>
          <w:numId w:val="1"/>
        </w:numPr>
        <w:spacing w:after="120"/>
        <w:jc w:val="both"/>
        <w:rPr>
          <w:b/>
        </w:rPr>
      </w:pPr>
      <w:r>
        <w:t xml:space="preserve">Place a few blackberries, raspberries, or cherries in a mortar and crush them with a pestle. </w:t>
      </w:r>
    </w:p>
    <w:p w14:paraId="24F00EDE" w14:textId="5C08EDBD" w:rsidR="00053E74" w:rsidRPr="00053E74" w:rsidRDefault="00053E74" w:rsidP="00053E74">
      <w:pPr>
        <w:pStyle w:val="ListParagraph"/>
        <w:numPr>
          <w:ilvl w:val="1"/>
          <w:numId w:val="1"/>
        </w:numPr>
        <w:spacing w:after="120"/>
        <w:jc w:val="both"/>
        <w:rPr>
          <w:b/>
        </w:rPr>
      </w:pPr>
      <w:r>
        <w:t xml:space="preserve">Filter the solution through a coffee filter and into a </w:t>
      </w:r>
      <w:r w:rsidR="00182554">
        <w:t>P</w:t>
      </w:r>
      <w:r>
        <w:t>etri dish. You may need to add a few mL of water to the juice.</w:t>
      </w:r>
    </w:p>
    <w:p w14:paraId="7FFA5305" w14:textId="5D95420D" w:rsidR="00053E74" w:rsidRPr="00053E74" w:rsidRDefault="00053E74" w:rsidP="00053E74">
      <w:pPr>
        <w:pStyle w:val="ListParagraph"/>
        <w:numPr>
          <w:ilvl w:val="1"/>
          <w:numId w:val="1"/>
        </w:numPr>
        <w:spacing w:after="120"/>
        <w:jc w:val="both"/>
        <w:rPr>
          <w:b/>
        </w:rPr>
      </w:pPr>
      <w:r>
        <w:t>Place the cooled TiO</w:t>
      </w:r>
      <w:r w:rsidRPr="00053E74">
        <w:rPr>
          <w:vertAlign w:val="subscript"/>
        </w:rPr>
        <w:t>2</w:t>
      </w:r>
      <w:r>
        <w:t xml:space="preserve"> film, face side down in the </w:t>
      </w:r>
      <w:r w:rsidR="00182554">
        <w:t>P</w:t>
      </w:r>
      <w:r>
        <w:t>etri dish. Be careful to not scratch off any TiO</w:t>
      </w:r>
      <w:r w:rsidRPr="00053E74">
        <w:rPr>
          <w:vertAlign w:val="subscript"/>
        </w:rPr>
        <w:t>2</w:t>
      </w:r>
      <w:r>
        <w:t>. Allow the dye to be adsorbed onto the film. This may take several minutes.</w:t>
      </w:r>
    </w:p>
    <w:p w14:paraId="66C840E9" w14:textId="4AFE0820" w:rsidR="00053E74" w:rsidRPr="00053E74" w:rsidRDefault="00053E74" w:rsidP="00053E74">
      <w:pPr>
        <w:pStyle w:val="ListParagraph"/>
        <w:numPr>
          <w:ilvl w:val="1"/>
          <w:numId w:val="1"/>
        </w:numPr>
        <w:spacing w:after="120"/>
        <w:jc w:val="both"/>
        <w:rPr>
          <w:b/>
        </w:rPr>
      </w:pPr>
      <w:r>
        <w:t xml:space="preserve">Once the film is fully coated (it should be dark red or purple and there are no white spots), lift the slide up with tongs (be careful to only tough the glass and not the film), and rinse the slide with water, then ethanol. Blot the film dry with a kimwipe, and use immediately. </w:t>
      </w:r>
    </w:p>
    <w:p w14:paraId="6BAF9BEF" w14:textId="32A2B667" w:rsidR="00053E74" w:rsidRPr="000876DC" w:rsidRDefault="00053E74" w:rsidP="00053E74">
      <w:pPr>
        <w:pStyle w:val="ListParagraph"/>
        <w:numPr>
          <w:ilvl w:val="2"/>
          <w:numId w:val="1"/>
        </w:numPr>
        <w:spacing w:after="120"/>
        <w:jc w:val="both"/>
        <w:rPr>
          <w:b/>
        </w:rPr>
      </w:pPr>
      <w:r>
        <w:t xml:space="preserve">If not used immediately, then store the film in a </w:t>
      </w:r>
      <w:r w:rsidR="00182554">
        <w:t>P</w:t>
      </w:r>
      <w:r>
        <w:t xml:space="preserve">etri dish that contains acetic acid at pH 3-5, and cover the dish with the lid and wrap in foil. </w:t>
      </w:r>
    </w:p>
    <w:p w14:paraId="2CBDB90E" w14:textId="77777777" w:rsidR="000876DC" w:rsidRPr="00053E74" w:rsidRDefault="000876DC" w:rsidP="000876DC">
      <w:pPr>
        <w:pStyle w:val="ListParagraph"/>
        <w:spacing w:after="120"/>
        <w:ind w:left="1224"/>
        <w:jc w:val="both"/>
        <w:rPr>
          <w:b/>
        </w:rPr>
      </w:pPr>
    </w:p>
    <w:p w14:paraId="0E8A8779" w14:textId="37DE3E85" w:rsidR="00053E74" w:rsidRDefault="00053E74" w:rsidP="00053E74">
      <w:pPr>
        <w:pStyle w:val="ListParagraph"/>
        <w:numPr>
          <w:ilvl w:val="0"/>
          <w:numId w:val="1"/>
        </w:numPr>
        <w:spacing w:after="120"/>
        <w:jc w:val="both"/>
        <w:rPr>
          <w:b/>
        </w:rPr>
      </w:pPr>
      <w:r>
        <w:rPr>
          <w:b/>
        </w:rPr>
        <w:t>Prepare the Counter Electrode</w:t>
      </w:r>
    </w:p>
    <w:p w14:paraId="2A5C7416" w14:textId="79B7F323" w:rsidR="00053E74" w:rsidRPr="00810B81" w:rsidRDefault="00810B81" w:rsidP="00053E74">
      <w:pPr>
        <w:pStyle w:val="ListParagraph"/>
        <w:numPr>
          <w:ilvl w:val="1"/>
          <w:numId w:val="1"/>
        </w:numPr>
        <w:spacing w:after="120"/>
        <w:jc w:val="both"/>
        <w:rPr>
          <w:b/>
        </w:rPr>
      </w:pPr>
      <w:r>
        <w:t>Using another conductive glass slide, follow steps 2.1-2.2.</w:t>
      </w:r>
    </w:p>
    <w:p w14:paraId="524344EC" w14:textId="6B06DDD7" w:rsidR="00810B81" w:rsidRPr="00810B81" w:rsidRDefault="00810B81" w:rsidP="00053E74">
      <w:pPr>
        <w:pStyle w:val="ListParagraph"/>
        <w:numPr>
          <w:ilvl w:val="1"/>
          <w:numId w:val="1"/>
        </w:numPr>
        <w:spacing w:after="120"/>
        <w:jc w:val="both"/>
        <w:rPr>
          <w:b/>
        </w:rPr>
      </w:pPr>
      <w:r>
        <w:t xml:space="preserve">Apply the carbon catalyst on the conductive side. Using tweezers, hold the slide, conductive side down, over the tip of a </w:t>
      </w:r>
      <w:r w:rsidR="00F236C6">
        <w:t>Bunsen burner</w:t>
      </w:r>
      <w:r>
        <w:t>. Move the slide around so that the soot collects on the entire surface, but no longer than 30 s. Let the slide cool, and wipe the soot along one side of the slide with a cotton swab.</w:t>
      </w:r>
    </w:p>
    <w:p w14:paraId="51CE599B" w14:textId="6196768C" w:rsidR="00810B81" w:rsidRPr="000876DC" w:rsidRDefault="00810B81" w:rsidP="00810B81">
      <w:pPr>
        <w:pStyle w:val="ListParagraph"/>
        <w:numPr>
          <w:ilvl w:val="2"/>
          <w:numId w:val="1"/>
        </w:numPr>
        <w:spacing w:after="120"/>
        <w:jc w:val="both"/>
        <w:rPr>
          <w:b/>
        </w:rPr>
      </w:pPr>
      <w:r>
        <w:lastRenderedPageBreak/>
        <w:t xml:space="preserve">Alternatively, using an HB pencil, cover the entire conductive surface with graphite. This gives a more robust electrode, but one that performs less well. </w:t>
      </w:r>
    </w:p>
    <w:p w14:paraId="05710D54" w14:textId="77777777" w:rsidR="000876DC" w:rsidRPr="00156EB2" w:rsidRDefault="000876DC" w:rsidP="000876DC">
      <w:pPr>
        <w:pStyle w:val="ListParagraph"/>
        <w:spacing w:after="120"/>
        <w:ind w:left="1224"/>
        <w:jc w:val="both"/>
        <w:rPr>
          <w:b/>
        </w:rPr>
      </w:pPr>
    </w:p>
    <w:p w14:paraId="78C5EEEB" w14:textId="0AE88002" w:rsidR="00156EB2" w:rsidRDefault="00156EB2" w:rsidP="00156EB2">
      <w:pPr>
        <w:pStyle w:val="ListParagraph"/>
        <w:numPr>
          <w:ilvl w:val="0"/>
          <w:numId w:val="1"/>
        </w:numPr>
        <w:spacing w:after="120"/>
        <w:jc w:val="both"/>
        <w:rPr>
          <w:b/>
        </w:rPr>
      </w:pPr>
      <w:r>
        <w:rPr>
          <w:b/>
        </w:rPr>
        <w:t>Assemble the Solar Cell</w:t>
      </w:r>
    </w:p>
    <w:p w14:paraId="14837916" w14:textId="5314F918" w:rsidR="00156EB2" w:rsidRPr="00156EB2" w:rsidRDefault="00156EB2" w:rsidP="00156EB2">
      <w:pPr>
        <w:pStyle w:val="ListParagraph"/>
        <w:numPr>
          <w:ilvl w:val="1"/>
          <w:numId w:val="1"/>
        </w:numPr>
        <w:spacing w:after="120"/>
        <w:jc w:val="both"/>
        <w:rPr>
          <w:b/>
        </w:rPr>
      </w:pPr>
      <w:r>
        <w:t xml:space="preserve">Dry the stained film. This is done by rinsing with ethanol and placing it on a kimwipe. Gently blot the film with a second kimwipe. The film must be dry as to not impact the electrolyte solution. </w:t>
      </w:r>
    </w:p>
    <w:p w14:paraId="66A50108" w14:textId="66020592" w:rsidR="00156EB2" w:rsidRPr="00D206A2" w:rsidRDefault="00F82944" w:rsidP="00156EB2">
      <w:pPr>
        <w:pStyle w:val="ListParagraph"/>
        <w:numPr>
          <w:ilvl w:val="1"/>
          <w:numId w:val="1"/>
        </w:numPr>
        <w:spacing w:after="120"/>
        <w:jc w:val="both"/>
        <w:rPr>
          <w:b/>
        </w:rPr>
      </w:pPr>
      <w:r>
        <w:t xml:space="preserve">With the electrode film side up, </w:t>
      </w:r>
      <w:r w:rsidR="00B60EA1">
        <w:t xml:space="preserve">gently </w:t>
      </w:r>
      <w:r>
        <w:t xml:space="preserve">place the carbon coated electrode on top (carbon face down). Be sure to offset the slides so that the </w:t>
      </w:r>
      <w:r w:rsidR="00B60EA1">
        <w:t xml:space="preserve">exposed sides of </w:t>
      </w:r>
      <w:r w:rsidR="00D206A2">
        <w:t>both electrodes can be clipped to wires. Place two binder clips on sides adjacent to the offset glass.</w:t>
      </w:r>
    </w:p>
    <w:p w14:paraId="21EEECE0" w14:textId="09E2014E" w:rsidR="00D206A2" w:rsidRDefault="00D206A2" w:rsidP="00156EB2">
      <w:pPr>
        <w:pStyle w:val="ListParagraph"/>
        <w:numPr>
          <w:ilvl w:val="1"/>
          <w:numId w:val="1"/>
        </w:numPr>
        <w:spacing w:after="120"/>
        <w:jc w:val="both"/>
      </w:pPr>
      <w:r>
        <w:rPr>
          <w:b/>
        </w:rPr>
        <w:t xml:space="preserve"> </w:t>
      </w:r>
      <w:r w:rsidRPr="00D206A2">
        <w:t xml:space="preserve">Place a few drops of the electrolyte solution </w:t>
      </w:r>
      <w:r>
        <w:t>along one edge of the slides, and carefully open/close each side of the cell by alternately opening/closing the binder clips. Be sure that all of the stained area is in contact with the electrolyte solution, and repeat step 5.2 if necessary.</w:t>
      </w:r>
    </w:p>
    <w:p w14:paraId="289226AA" w14:textId="65D52C3D" w:rsidR="00D206A2" w:rsidRDefault="00D206A2" w:rsidP="00156EB2">
      <w:pPr>
        <w:pStyle w:val="ListParagraph"/>
        <w:numPr>
          <w:ilvl w:val="1"/>
          <w:numId w:val="1"/>
        </w:numPr>
        <w:spacing w:after="120"/>
        <w:jc w:val="both"/>
      </w:pPr>
      <w:r>
        <w:t xml:space="preserve">Wipe off the excess </w:t>
      </w:r>
      <w:r w:rsidR="00BA6695">
        <w:t>electrolyte</w:t>
      </w:r>
      <w:r>
        <w:t xml:space="preserve"> from the exposed areas using kimwipes and ethanol. </w:t>
      </w:r>
    </w:p>
    <w:p w14:paraId="5F37A6D8" w14:textId="4213D71F" w:rsidR="00D206A2" w:rsidRDefault="00D206A2" w:rsidP="00D206A2">
      <w:pPr>
        <w:pStyle w:val="ListParagraph"/>
        <w:numPr>
          <w:ilvl w:val="1"/>
          <w:numId w:val="1"/>
        </w:numPr>
        <w:spacing w:after="120"/>
        <w:jc w:val="both"/>
      </w:pPr>
      <w:r>
        <w:t xml:space="preserve">Fasten alligator clips to the two exposed sides of the solar cell. </w:t>
      </w:r>
    </w:p>
    <w:p w14:paraId="3A35FEA1" w14:textId="77777777" w:rsidR="00182554" w:rsidRDefault="00182554" w:rsidP="00182554">
      <w:pPr>
        <w:pStyle w:val="ListParagraph"/>
        <w:spacing w:after="120"/>
        <w:ind w:left="792"/>
        <w:jc w:val="both"/>
      </w:pPr>
    </w:p>
    <w:p w14:paraId="5257E4F0" w14:textId="7C7AC30F" w:rsidR="00D206A2" w:rsidRDefault="00D206A2" w:rsidP="00D206A2">
      <w:pPr>
        <w:pStyle w:val="ListParagraph"/>
        <w:numPr>
          <w:ilvl w:val="0"/>
          <w:numId w:val="1"/>
        </w:numPr>
        <w:spacing w:after="120"/>
        <w:jc w:val="both"/>
        <w:rPr>
          <w:b/>
        </w:rPr>
      </w:pPr>
      <w:r w:rsidRPr="00D206A2">
        <w:rPr>
          <w:b/>
        </w:rPr>
        <w:t>Measuring Cell Performance</w:t>
      </w:r>
    </w:p>
    <w:p w14:paraId="6B686BA4" w14:textId="0DF5E07C" w:rsidR="00891527" w:rsidRPr="00FB2E3A" w:rsidRDefault="00821AF7" w:rsidP="00891527">
      <w:pPr>
        <w:pStyle w:val="ListParagraph"/>
        <w:spacing w:after="120"/>
        <w:ind w:left="360"/>
        <w:jc w:val="both"/>
        <w:rPr>
          <w:i/>
        </w:rPr>
      </w:pPr>
      <w:r>
        <w:rPr>
          <w:i/>
        </w:rPr>
        <w:t>Ide</w:t>
      </w:r>
      <w:r w:rsidR="00891527" w:rsidRPr="00FB2E3A">
        <w:rPr>
          <w:i/>
        </w:rPr>
        <w:t>ally, these measurements are to be done outside. However, if the weather is not permitting, they can be done inside</w:t>
      </w:r>
      <w:r w:rsidR="00FB2E3A" w:rsidRPr="00FB2E3A">
        <w:rPr>
          <w:i/>
        </w:rPr>
        <w:t xml:space="preserve"> using a halogen lamp. </w:t>
      </w:r>
      <w:r w:rsidR="00FB2E3A">
        <w:rPr>
          <w:i/>
        </w:rPr>
        <w:t xml:space="preserve">All measurements should be done with no movement of the cell so that they are done under identical conditions. </w:t>
      </w:r>
    </w:p>
    <w:p w14:paraId="1E53D429" w14:textId="0E309768" w:rsidR="00FB2E3A" w:rsidRPr="00FB2E3A" w:rsidRDefault="00FB2E3A" w:rsidP="00FB2E3A">
      <w:pPr>
        <w:pStyle w:val="ListParagraph"/>
        <w:numPr>
          <w:ilvl w:val="1"/>
          <w:numId w:val="1"/>
        </w:numPr>
        <w:spacing w:after="120"/>
        <w:jc w:val="both"/>
      </w:pPr>
      <w:r>
        <w:rPr>
          <w:b/>
        </w:rPr>
        <w:t xml:space="preserve"> </w:t>
      </w:r>
      <w:r>
        <w:t xml:space="preserve">Be sure to orient </w:t>
      </w:r>
      <w:r w:rsidR="005E371F">
        <w:t xml:space="preserve">the </w:t>
      </w:r>
      <w:r>
        <w:t>cell so that the TiO</w:t>
      </w:r>
      <w:r w:rsidRPr="00FB2E3A">
        <w:rPr>
          <w:vertAlign w:val="subscript"/>
        </w:rPr>
        <w:t>2</w:t>
      </w:r>
      <w:r>
        <w:t xml:space="preserve"> film is facing up towards the sun, and place a polycarbonate cover over the cell. This prot</w:t>
      </w:r>
      <w:r w:rsidR="00CF3D6F">
        <w:t>ects the cell from UV damage.</w:t>
      </w:r>
    </w:p>
    <w:p w14:paraId="5248B9B3" w14:textId="017970E7" w:rsidR="00FB2E3A" w:rsidRDefault="00FB2E3A" w:rsidP="00891527">
      <w:pPr>
        <w:pStyle w:val="ListParagraph"/>
        <w:numPr>
          <w:ilvl w:val="1"/>
          <w:numId w:val="1"/>
        </w:numPr>
        <w:spacing w:after="120"/>
        <w:jc w:val="both"/>
      </w:pPr>
      <w:r>
        <w:t>Connect the negative electrode (TiO</w:t>
      </w:r>
      <w:r w:rsidRPr="00FB2E3A">
        <w:rPr>
          <w:vertAlign w:val="subscript"/>
        </w:rPr>
        <w:t>2</w:t>
      </w:r>
      <w:r w:rsidR="005E371F">
        <w:t>-</w:t>
      </w:r>
      <w:r>
        <w:t>coated glass) to the negative wire of the multimeter, and the positive electrode (C) to the positive wire of the multimeter.</w:t>
      </w:r>
      <w:r w:rsidR="00D60515">
        <w:t xml:space="preserve"> (</w:t>
      </w:r>
      <w:r w:rsidR="00D60515" w:rsidRPr="004D00DD">
        <w:rPr>
          <w:b/>
        </w:rPr>
        <w:t xml:space="preserve">Figure </w:t>
      </w:r>
      <w:r w:rsidR="00C213FA">
        <w:rPr>
          <w:b/>
        </w:rPr>
        <w:t>5</w:t>
      </w:r>
      <w:r w:rsidR="00D60515">
        <w:t>)</w:t>
      </w:r>
    </w:p>
    <w:p w14:paraId="6BC6120F" w14:textId="38553FAB" w:rsidR="00FB2E3A" w:rsidRDefault="00FB2E3A" w:rsidP="00891527">
      <w:pPr>
        <w:pStyle w:val="ListParagraph"/>
        <w:numPr>
          <w:ilvl w:val="1"/>
          <w:numId w:val="1"/>
        </w:numPr>
        <w:spacing w:after="120"/>
        <w:jc w:val="both"/>
      </w:pPr>
      <w:r>
        <w:t>Set the multimeter to volts, and measure the voltage. This is the open circuit potential</w:t>
      </w:r>
      <w:r w:rsidR="00DD3C28">
        <w:t xml:space="preserve"> (maximum voltage at zero current)</w:t>
      </w:r>
      <w:r>
        <w:t xml:space="preserve">. Cover the cell with your hand to ensure that the voltage decreases. </w:t>
      </w:r>
    </w:p>
    <w:p w14:paraId="4010E3BA" w14:textId="397848A8" w:rsidR="00FB2E3A" w:rsidRDefault="00FB2E3A" w:rsidP="00891527">
      <w:pPr>
        <w:pStyle w:val="ListParagraph"/>
        <w:numPr>
          <w:ilvl w:val="1"/>
          <w:numId w:val="1"/>
        </w:numPr>
        <w:spacing w:after="120"/>
        <w:jc w:val="both"/>
      </w:pPr>
      <w:r>
        <w:t>Set the multimeter to milliamperes, and measure the maximum current. This is the short circuit current</w:t>
      </w:r>
      <w:r w:rsidR="00DD3C28">
        <w:t xml:space="preserve"> (maximum current at zero voltage)</w:t>
      </w:r>
      <w:r>
        <w:t>. Cover the cell with your hand to ensure that the current decreases.</w:t>
      </w:r>
    </w:p>
    <w:p w14:paraId="68028C37" w14:textId="1489FAB8" w:rsidR="00FB2E3A" w:rsidRDefault="00FB2E3A" w:rsidP="00891527">
      <w:pPr>
        <w:pStyle w:val="ListParagraph"/>
        <w:numPr>
          <w:ilvl w:val="1"/>
          <w:numId w:val="1"/>
        </w:numPr>
        <w:spacing w:after="120"/>
        <w:jc w:val="both"/>
      </w:pPr>
      <w:r>
        <w:t xml:space="preserve">Record a full current-voltage curve using a 500-ohm potentiometer as a variable load. </w:t>
      </w:r>
    </w:p>
    <w:p w14:paraId="44CA00B5" w14:textId="1763A8CF" w:rsidR="00FB2E3A" w:rsidRDefault="00FB2E3A" w:rsidP="00FB2E3A">
      <w:pPr>
        <w:pStyle w:val="ListParagraph"/>
        <w:numPr>
          <w:ilvl w:val="2"/>
          <w:numId w:val="1"/>
        </w:numPr>
        <w:spacing w:after="120"/>
        <w:jc w:val="both"/>
      </w:pPr>
      <w:r>
        <w:t xml:space="preserve">Determine which lead on the potentiometer is the central tap. This </w:t>
      </w:r>
      <w:r w:rsidR="00DA2078">
        <w:t>lead allows for the resistance to be varied. To do this, connect the multimeter (set to ohms) to two of the leads on the potentiometer, and vary the resistance on the potentiometer. Note if the resistance changes. Repeat this with the other two combinations of leads. You should see changes in resistance in two of the 3 combinations. The lead that was used in both combinations that gave changes is the central tap, and the other two are functionally identical.</w:t>
      </w:r>
    </w:p>
    <w:p w14:paraId="3327C2A9" w14:textId="25D69EB1" w:rsidR="00DA2078" w:rsidRDefault="00DA2078" w:rsidP="00FB2E3A">
      <w:pPr>
        <w:pStyle w:val="ListParagraph"/>
        <w:numPr>
          <w:ilvl w:val="2"/>
          <w:numId w:val="1"/>
        </w:numPr>
        <w:spacing w:after="120"/>
        <w:jc w:val="both"/>
      </w:pPr>
      <w:r>
        <w:t xml:space="preserve">Assemble the circuit as shown in </w:t>
      </w:r>
      <w:r w:rsidRPr="004D00DD">
        <w:rPr>
          <w:b/>
        </w:rPr>
        <w:t xml:space="preserve">Figure </w:t>
      </w:r>
      <w:r w:rsidR="002041AB">
        <w:rPr>
          <w:b/>
        </w:rPr>
        <w:t>5</w:t>
      </w:r>
      <w:r w:rsidR="00D60515">
        <w:t xml:space="preserve"> (right)</w:t>
      </w:r>
      <w:r>
        <w:t xml:space="preserve">. </w:t>
      </w:r>
    </w:p>
    <w:p w14:paraId="654FD7C0" w14:textId="01AAA56F" w:rsidR="00DA2078" w:rsidRDefault="00DA2078" w:rsidP="00FB2E3A">
      <w:pPr>
        <w:pStyle w:val="ListParagraph"/>
        <w:numPr>
          <w:ilvl w:val="2"/>
          <w:numId w:val="1"/>
        </w:numPr>
        <w:spacing w:after="120"/>
        <w:jc w:val="both"/>
      </w:pPr>
      <w:r>
        <w:t>Set the potentiometer to full (or zero) resistance, and note the current and voltage.</w:t>
      </w:r>
    </w:p>
    <w:p w14:paraId="14EA999F" w14:textId="62108F18" w:rsidR="009F4620" w:rsidRDefault="00DA2078" w:rsidP="00E83359">
      <w:pPr>
        <w:pStyle w:val="ListParagraph"/>
        <w:numPr>
          <w:ilvl w:val="2"/>
          <w:numId w:val="1"/>
        </w:numPr>
        <w:spacing w:after="120"/>
        <w:jc w:val="both"/>
      </w:pPr>
      <w:r>
        <w:lastRenderedPageBreak/>
        <w:t>Change the resistance on the potentiometer in small increments and note the current and voltage so that you have several points</w:t>
      </w:r>
      <w:r w:rsidR="00DD3C28">
        <w:t xml:space="preserve"> and span the entire range of the potentiometer</w:t>
      </w:r>
      <w:r>
        <w:t xml:space="preserve">. Be sure to not move the cell during these measurements. </w:t>
      </w:r>
      <w:r w:rsidR="00E83359">
        <w:t xml:space="preserve">Once the current starts to change, be sure to collect many data points; fewer data points may be obtained when it is constant. </w:t>
      </w:r>
    </w:p>
    <w:p w14:paraId="393E6FF6" w14:textId="546D7F56" w:rsidR="00821AF7" w:rsidRPr="00605470" w:rsidRDefault="00821AF7" w:rsidP="00605470">
      <w:pPr>
        <w:pStyle w:val="ListParagraph"/>
        <w:spacing w:after="120"/>
        <w:ind w:left="1224"/>
        <w:jc w:val="both"/>
      </w:pPr>
    </w:p>
    <w:p w14:paraId="68110116" w14:textId="72FE46E2" w:rsidR="00592C01" w:rsidRDefault="00467282" w:rsidP="00610E56">
      <w:pPr>
        <w:jc w:val="both"/>
        <w:rPr>
          <w:b/>
        </w:rPr>
      </w:pPr>
      <w:r w:rsidRPr="00467282">
        <w:rPr>
          <w:b/>
          <w:sz w:val="28"/>
        </w:rPr>
        <w:t>Representative Result</w:t>
      </w:r>
      <w:r w:rsidR="003E02E7">
        <w:rPr>
          <w:b/>
          <w:sz w:val="28"/>
        </w:rPr>
        <w:t>s</w:t>
      </w:r>
      <w:r>
        <w:rPr>
          <w:b/>
        </w:rPr>
        <w:t xml:space="preserve"> </w:t>
      </w:r>
    </w:p>
    <w:p w14:paraId="4D41E0C6" w14:textId="080ED113" w:rsidR="000964B4" w:rsidRPr="00605470" w:rsidRDefault="000964B4" w:rsidP="00605470">
      <w:pPr>
        <w:spacing w:after="120"/>
        <w:jc w:val="both"/>
        <w:rPr>
          <w:b/>
        </w:rPr>
      </w:pPr>
      <w:commentRangeStart w:id="4"/>
      <w:r>
        <w:t>For each data point collected in 6.5.3- 6.5.4, calculate the current density (mA/cm</w:t>
      </w:r>
      <w:r w:rsidRPr="000964B4">
        <w:rPr>
          <w:vertAlign w:val="superscript"/>
        </w:rPr>
        <w:t>2</w:t>
      </w:r>
      <w:r>
        <w:t>) and the power density (mW/cm</w:t>
      </w:r>
      <w:r w:rsidRPr="000964B4">
        <w:rPr>
          <w:vertAlign w:val="superscript"/>
        </w:rPr>
        <w:t>2</w:t>
      </w:r>
      <w:r>
        <w:t>).</w:t>
      </w:r>
      <w:r>
        <w:rPr>
          <w:b/>
        </w:rPr>
        <w:t xml:space="preserve"> </w:t>
      </w:r>
      <w:r>
        <w:t>To calculate the current density, divide the current by the surface area of the film that was determined in step 2.7.</w:t>
      </w:r>
      <w:r>
        <w:rPr>
          <w:b/>
        </w:rPr>
        <w:t xml:space="preserve"> </w:t>
      </w:r>
      <w:r>
        <w:t>To calculate the power density multiply the voltage by current density.</w:t>
      </w:r>
      <w:r>
        <w:rPr>
          <w:b/>
        </w:rPr>
        <w:t xml:space="preserve"> </w:t>
      </w:r>
      <w:r>
        <w:t>Plot the current (mA) versus voltage (mV) for the data you collected in steps 6.3, 6.4, and 6.5.3-6.5.4.</w:t>
      </w:r>
      <w:r>
        <w:rPr>
          <w:b/>
        </w:rPr>
        <w:t xml:space="preserve"> </w:t>
      </w:r>
      <w:r w:rsidRPr="00993BAB">
        <w:t>Plot t</w:t>
      </w:r>
      <w:r>
        <w:t>he current density versus volts for all your data, as you did in 7.2.</w:t>
      </w:r>
      <w:r>
        <w:rPr>
          <w:b/>
        </w:rPr>
        <w:t xml:space="preserve"> </w:t>
      </w:r>
      <w:r>
        <w:t>On the plot of 7.3, label the maximum power point (look at your data from 7.1.2). This should be near the “knee” of your curve.</w:t>
      </w:r>
      <w:r>
        <w:rPr>
          <w:b/>
        </w:rPr>
        <w:t xml:space="preserve"> </w:t>
      </w:r>
      <w:r>
        <w:t>Determine the sunlight to electrical energy conversion efficiency. This is done by dividing the maximum power (mW/cm</w:t>
      </w:r>
      <w:r w:rsidRPr="000964B4">
        <w:rPr>
          <w:vertAlign w:val="superscript"/>
        </w:rPr>
        <w:t>2</w:t>
      </w:r>
      <w:r>
        <w:t>) by the incoming solar power, taken to be 800-1,000 W/m</w:t>
      </w:r>
      <w:r w:rsidRPr="000964B4">
        <w:rPr>
          <w:vertAlign w:val="superscript"/>
        </w:rPr>
        <w:t>2</w:t>
      </w:r>
      <w:r>
        <w:t>), and multiplying by 100%.</w:t>
      </w:r>
      <w:commentRangeEnd w:id="4"/>
      <w:r w:rsidR="00293C7D">
        <w:rPr>
          <w:rStyle w:val="CommentReference"/>
        </w:rPr>
        <w:commentReference w:id="4"/>
      </w:r>
    </w:p>
    <w:p w14:paraId="6156404F" w14:textId="77777777" w:rsidR="00821AF7" w:rsidRDefault="00821AF7" w:rsidP="00610E56">
      <w:pPr>
        <w:jc w:val="both"/>
        <w:rPr>
          <w:b/>
          <w:sz w:val="28"/>
        </w:rPr>
      </w:pPr>
    </w:p>
    <w:p w14:paraId="2B5A0064" w14:textId="72F3D7CE" w:rsidR="00821AF7" w:rsidRPr="000964B4" w:rsidRDefault="00993BAB" w:rsidP="00610E56">
      <w:pPr>
        <w:jc w:val="both"/>
      </w:pPr>
      <w:r>
        <w:t xml:space="preserve">The analysis of data and preparation of I-V curves is standard in the solar cell literature, as a means to compare the performance of cells. </w:t>
      </w:r>
      <w:r w:rsidR="00D17B1F">
        <w:t>The open-circuit voltage measured should be between 0.3 and 0.5 V, and a short circuit potential of 1-2 mA/cm</w:t>
      </w:r>
      <w:r w:rsidR="00D17B1F" w:rsidRPr="00D17B1F">
        <w:rPr>
          <w:vertAlign w:val="superscript"/>
        </w:rPr>
        <w:t>2</w:t>
      </w:r>
      <w:r w:rsidR="00CF3D6F">
        <w:t xml:space="preserve"> should be obtained.</w:t>
      </w:r>
    </w:p>
    <w:p w14:paraId="706FAD04" w14:textId="106AFAA4" w:rsidR="00A204AF" w:rsidRDefault="009311DE" w:rsidP="00610E56">
      <w:pPr>
        <w:jc w:val="both"/>
      </w:pPr>
      <w:r>
        <w:rPr>
          <w:b/>
          <w:sz w:val="28"/>
        </w:rPr>
        <w:t>Summary</w:t>
      </w:r>
    </w:p>
    <w:p w14:paraId="36CDD5DE" w14:textId="00E34930" w:rsidR="00821AF7" w:rsidRDefault="00993BAB" w:rsidP="00610E56">
      <w:pPr>
        <w:jc w:val="both"/>
        <w:rPr>
          <w:b/>
          <w:sz w:val="28"/>
        </w:rPr>
      </w:pPr>
      <w:r>
        <w:t>This video showed the preparation and analysis of a si</w:t>
      </w:r>
      <w:r w:rsidR="00CF3D6F">
        <w:t>mple dye-sensitized solar cell.</w:t>
      </w:r>
    </w:p>
    <w:p w14:paraId="1FF23C46" w14:textId="47A141ED" w:rsidR="00592C01" w:rsidRDefault="009311DE" w:rsidP="00610E56">
      <w:pPr>
        <w:jc w:val="both"/>
      </w:pPr>
      <w:r w:rsidRPr="0051701C">
        <w:rPr>
          <w:b/>
          <w:sz w:val="28"/>
        </w:rPr>
        <w:t>Applications</w:t>
      </w:r>
    </w:p>
    <w:p w14:paraId="2FCC15C5" w14:textId="650D1BBF" w:rsidR="00993BAB" w:rsidRDefault="00993BAB" w:rsidP="00610E56">
      <w:pPr>
        <w:jc w:val="both"/>
      </w:pPr>
      <w:r>
        <w:t>Solar cells are becoming more common, and there is much research being done to advance their performances. Traditional solar cells that are based on silicon semi-conductors are used to make solar panels that are used in space and on earth. The Denver Internation</w:t>
      </w:r>
      <w:r w:rsidR="00930DAF">
        <w:t>al</w:t>
      </w:r>
      <w:r>
        <w:t xml:space="preserve"> Airport makes use of Colorado’s sunny climate</w:t>
      </w:r>
      <w:r w:rsidR="00930DAF">
        <w:t xml:space="preserve"> and has four solar arrays which provides 6%</w:t>
      </w:r>
      <w:r w:rsidR="00CF3D6F">
        <w:t xml:space="preserve"> of the airport’s energy needs.</w:t>
      </w:r>
    </w:p>
    <w:p w14:paraId="17B404DA" w14:textId="0B5660AE" w:rsidR="003A57D0" w:rsidRDefault="003A57D0" w:rsidP="00610E56">
      <w:pPr>
        <w:jc w:val="both"/>
      </w:pPr>
      <w:r>
        <w:t>DSSCs o</w:t>
      </w:r>
      <w:r w:rsidR="00E76B06">
        <w:t>perate at efficiencies up to 15</w:t>
      </w:r>
      <w:r>
        <w:t>%,</w:t>
      </w:r>
      <w:r w:rsidR="00A0564F">
        <w:rPr>
          <w:vertAlign w:val="superscript"/>
        </w:rPr>
        <w:t>7</w:t>
      </w:r>
      <w:r>
        <w:t xml:space="preserve"> compared to 14</w:t>
      </w:r>
      <w:del w:id="5" w:author="Andrew" w:date="2017-01-10T15:15:00Z">
        <w:r w:rsidDel="00894E05">
          <w:delText xml:space="preserve"> </w:delText>
        </w:r>
      </w:del>
      <w:r>
        <w:t>–</w:t>
      </w:r>
      <w:del w:id="6" w:author="Andrew" w:date="2017-01-10T15:15:00Z">
        <w:r w:rsidDel="00894E05">
          <w:delText xml:space="preserve"> </w:delText>
        </w:r>
      </w:del>
      <w:r>
        <w:t xml:space="preserve">17% </w:t>
      </w:r>
      <w:r w:rsidR="002E6759">
        <w:t>efficiency</w:t>
      </w:r>
      <w:r>
        <w:t xml:space="preserve"> for </w:t>
      </w:r>
      <w:r w:rsidRPr="003A57D0">
        <w:t>traditional lo</w:t>
      </w:r>
      <w:r>
        <w:t xml:space="preserve">w-cost commercial silicon panels. While operating efficiencies of DSSCs are </w:t>
      </w:r>
      <w:r w:rsidR="00E76B06">
        <w:t>competitive</w:t>
      </w:r>
      <w:r>
        <w:t xml:space="preserve">, </w:t>
      </w:r>
      <w:r w:rsidR="00E76B06">
        <w:t xml:space="preserve">the high cost of materials (such as the Ru dye) is problematic for </w:t>
      </w:r>
      <w:r w:rsidR="00B92D2F">
        <w:t>large-scale</w:t>
      </w:r>
      <w:r w:rsidR="00A0564F">
        <w:t xml:space="preserve"> </w:t>
      </w:r>
      <w:r w:rsidR="00E76B06">
        <w:t xml:space="preserve">applications. Possibly the greatest disadvantage of DSSCs is the use of a liquid electrolyte that is sensitive to temperature changes. </w:t>
      </w:r>
      <w:r w:rsidR="00B92D2F">
        <w:t>T</w:t>
      </w:r>
      <w:r w:rsidR="00A0564F">
        <w:t>he liquid electrolyte can freeze</w:t>
      </w:r>
      <w:r w:rsidR="00B92D2F">
        <w:t xml:space="preserve"> at low temperatures</w:t>
      </w:r>
      <w:r w:rsidR="00A0564F">
        <w:t>, thereby halting power production</w:t>
      </w:r>
      <w:r w:rsidR="00B92D2F">
        <w:t xml:space="preserve"> and/or resulting in structural damage to the solar panel</w:t>
      </w:r>
      <w:r w:rsidR="00A0564F">
        <w:t xml:space="preserve">. At high temperatures the liquid electrolyte expands, which makes sealing the panels challenging.  </w:t>
      </w:r>
      <w:r w:rsidR="00E76B06">
        <w:t xml:space="preserve"> </w:t>
      </w:r>
    </w:p>
    <w:p w14:paraId="2951F92F" w14:textId="35829B6F" w:rsidR="00DC5172" w:rsidRPr="00605470" w:rsidRDefault="0096389C" w:rsidP="00610E56">
      <w:pPr>
        <w:jc w:val="both"/>
      </w:pPr>
      <w:r w:rsidRPr="0096389C">
        <w:rPr>
          <w:b/>
          <w:sz w:val="28"/>
          <w:szCs w:val="28"/>
        </w:rPr>
        <w:t>Legend</w:t>
      </w:r>
    </w:p>
    <w:p w14:paraId="1C213179" w14:textId="4E213F08" w:rsidR="0096389C" w:rsidRDefault="0096389C" w:rsidP="0096389C">
      <w:pPr>
        <w:jc w:val="both"/>
      </w:pPr>
      <w:r w:rsidRPr="00CB003F">
        <w:rPr>
          <w:b/>
        </w:rPr>
        <w:lastRenderedPageBreak/>
        <w:t>Figure 1</w:t>
      </w:r>
      <w:r>
        <w:t>. Band diagram for an insulator, semi-conductor, and conductor. Shaded bands are filled with electrons, while white bands are empty. Discrete electrons are indicated by a red sphere, while discrete holes a</w:t>
      </w:r>
      <w:r w:rsidR="00CF3D6F">
        <w:t>re indicated by a white sphere.</w:t>
      </w:r>
    </w:p>
    <w:p w14:paraId="2DFFC0DA" w14:textId="629CB9AB" w:rsidR="00821AF7" w:rsidRDefault="00821AF7" w:rsidP="00821AF7">
      <w:pPr>
        <w:jc w:val="both"/>
      </w:pPr>
      <w:r w:rsidRPr="00E86633">
        <w:rPr>
          <w:b/>
        </w:rPr>
        <w:t xml:space="preserve">Figure </w:t>
      </w:r>
      <w:r w:rsidR="00082E1F">
        <w:rPr>
          <w:b/>
        </w:rPr>
        <w:t>2</w:t>
      </w:r>
      <w:r>
        <w:t>. Schematic of a DSSC. Sunlight is absorbed by the dye, raising an electron to an anti-bonding orbital in the dye. This electron then moves to the TiO</w:t>
      </w:r>
      <w:r w:rsidRPr="00E86633">
        <w:rPr>
          <w:vertAlign w:val="subscript"/>
        </w:rPr>
        <w:t>2</w:t>
      </w:r>
      <w:r>
        <w:t xml:space="preserve"> conduction band, leaving behind a hole. The electron goes around the circuit and passes a load, and is used to reduce I</w:t>
      </w:r>
      <w:r w:rsidRPr="00E86633">
        <w:rPr>
          <w:vertAlign w:val="subscript"/>
        </w:rPr>
        <w:t>3</w:t>
      </w:r>
      <w:r>
        <w:rPr>
          <w:vertAlign w:val="superscript"/>
        </w:rPr>
        <w:t xml:space="preserve">- </w:t>
      </w:r>
      <w:r>
        <w:t>to I</w:t>
      </w:r>
      <w:r w:rsidRPr="00E86633">
        <w:rPr>
          <w:vertAlign w:val="superscript"/>
        </w:rPr>
        <w:t>-</w:t>
      </w:r>
      <w:r>
        <w:t>, which is then oxidized back to I</w:t>
      </w:r>
      <w:r w:rsidRPr="00E86633">
        <w:rPr>
          <w:vertAlign w:val="subscript"/>
        </w:rPr>
        <w:t>3</w:t>
      </w:r>
      <w:r>
        <w:rPr>
          <w:vertAlign w:val="superscript"/>
        </w:rPr>
        <w:t xml:space="preserve">- </w:t>
      </w:r>
      <w:r>
        <w:t>as the electron fi</w:t>
      </w:r>
      <w:r w:rsidR="00CF3D6F">
        <w:t>lls the hole left in the dye.</w:t>
      </w:r>
      <w:r>
        <w:t xml:space="preserve"> </w:t>
      </w:r>
    </w:p>
    <w:p w14:paraId="0A19BFBD" w14:textId="59F4404F" w:rsidR="00E032A4" w:rsidRPr="00E032A4" w:rsidRDefault="009E506F" w:rsidP="009E506F">
      <w:pPr>
        <w:spacing w:after="120"/>
        <w:jc w:val="both"/>
      </w:pPr>
      <w:r w:rsidRPr="009E506F">
        <w:rPr>
          <w:b/>
        </w:rPr>
        <w:t xml:space="preserve">Figure 3. </w:t>
      </w:r>
      <w:r w:rsidR="00E032A4">
        <w:t>Anthocyanin pigment found in some berries will chelate to the TiO</w:t>
      </w:r>
      <w:r w:rsidR="00E032A4">
        <w:rPr>
          <w:vertAlign w:val="subscript"/>
        </w:rPr>
        <w:t>2</w:t>
      </w:r>
      <w:r w:rsidR="00E032A4">
        <w:t xml:space="preserve"> surface.</w:t>
      </w:r>
    </w:p>
    <w:p w14:paraId="6C68BABF" w14:textId="023C6833" w:rsidR="009E506F" w:rsidRPr="009E506F" w:rsidRDefault="00E032A4" w:rsidP="009E506F">
      <w:pPr>
        <w:spacing w:after="120"/>
        <w:jc w:val="both"/>
        <w:rPr>
          <w:b/>
        </w:rPr>
      </w:pPr>
      <w:r>
        <w:rPr>
          <w:b/>
        </w:rPr>
        <w:t xml:space="preserve">Figure 4. </w:t>
      </w:r>
      <w:r w:rsidR="009E506F" w:rsidRPr="009E506F">
        <w:t>Deposition of TiO</w:t>
      </w:r>
      <w:r w:rsidR="009E506F" w:rsidRPr="009E506F">
        <w:rPr>
          <w:vertAlign w:val="subscript"/>
        </w:rPr>
        <w:t>2</w:t>
      </w:r>
      <w:r w:rsidR="00163393">
        <w:t xml:space="preserve"> on g</w:t>
      </w:r>
      <w:r w:rsidR="009E506F" w:rsidRPr="009E506F">
        <w:t>lass</w:t>
      </w:r>
      <w:r w:rsidR="00163393">
        <w:t>.</w:t>
      </w:r>
    </w:p>
    <w:p w14:paraId="2CB1BA22" w14:textId="68E495F7" w:rsidR="00821AF7" w:rsidRDefault="00821AF7" w:rsidP="00821AF7">
      <w:pPr>
        <w:pStyle w:val="ListParagraph"/>
        <w:spacing w:after="120"/>
        <w:ind w:left="0"/>
        <w:jc w:val="both"/>
      </w:pPr>
      <w:r>
        <w:rPr>
          <w:b/>
        </w:rPr>
        <w:t xml:space="preserve">Figure </w:t>
      </w:r>
      <w:r w:rsidR="00E032A4">
        <w:rPr>
          <w:b/>
        </w:rPr>
        <w:t>5</w:t>
      </w:r>
      <w:r>
        <w:t xml:space="preserve">. Circuit diagram to measure the open-circuit potential and short circuit current (left, steps 6.3 and 6.4), and to record the I-V curve (right). </w:t>
      </w:r>
    </w:p>
    <w:p w14:paraId="270E12D3" w14:textId="77777777" w:rsidR="009F4620" w:rsidRPr="002D4288" w:rsidRDefault="009F4620" w:rsidP="00610E56">
      <w:pPr>
        <w:jc w:val="both"/>
      </w:pPr>
    </w:p>
    <w:p w14:paraId="48E5F5C6" w14:textId="46C484FB" w:rsidR="000B1046" w:rsidRDefault="000B1046" w:rsidP="00610E56">
      <w:pPr>
        <w:jc w:val="both"/>
      </w:pPr>
      <w:r w:rsidRPr="000B1046">
        <w:rPr>
          <w:b/>
          <w:sz w:val="28"/>
          <w:szCs w:val="28"/>
        </w:rPr>
        <w:t>Materials List</w:t>
      </w:r>
      <w:r>
        <w:t xml:space="preserve"> </w:t>
      </w:r>
    </w:p>
    <w:tbl>
      <w:tblPr>
        <w:tblW w:w="4230" w:type="dxa"/>
        <w:jc w:val="center"/>
        <w:tblLayout w:type="fixed"/>
        <w:tblLook w:val="04A0" w:firstRow="1" w:lastRow="0" w:firstColumn="1" w:lastColumn="0" w:noHBand="0" w:noVBand="1"/>
      </w:tblPr>
      <w:tblGrid>
        <w:gridCol w:w="2430"/>
        <w:gridCol w:w="1800"/>
      </w:tblGrid>
      <w:tr w:rsidR="00263400" w:rsidRPr="00583BBA" w14:paraId="74D9A506" w14:textId="77777777" w:rsidTr="00263400">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263400" w:rsidRPr="00AB0BBF" w:rsidRDefault="00263400" w:rsidP="00610E56">
            <w:pPr>
              <w:spacing w:after="0"/>
              <w:jc w:val="both"/>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17F34447" w:rsidR="00263400" w:rsidRPr="00AB0BBF" w:rsidRDefault="00263400" w:rsidP="00610E56">
            <w:pPr>
              <w:spacing w:after="0"/>
              <w:jc w:val="both"/>
              <w:rPr>
                <w:rFonts w:ascii="Cambria" w:eastAsia="Times New Roman" w:hAnsi="Cambria" w:cs="Times New Roman"/>
                <w:b/>
                <w:bCs/>
                <w:color w:val="3A3A3A"/>
                <w:sz w:val="20"/>
                <w:szCs w:val="20"/>
              </w:rPr>
            </w:pPr>
            <w:r>
              <w:rPr>
                <w:rFonts w:ascii="Cambria" w:eastAsia="Times New Roman" w:hAnsi="Cambria" w:cs="Times New Roman"/>
                <w:b/>
                <w:bCs/>
                <w:color w:val="3A3A3A"/>
                <w:sz w:val="20"/>
                <w:szCs w:val="20"/>
              </w:rPr>
              <w:t>Comments</w:t>
            </w:r>
          </w:p>
        </w:tc>
      </w:tr>
      <w:tr w:rsidR="00263400" w:rsidRPr="00583BBA" w14:paraId="733DEBB6"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5C9CBCC8" w14:textId="2580B637" w:rsidR="00263400" w:rsidRPr="004507FA" w:rsidRDefault="004507FA" w:rsidP="00CF3D6F">
            <w:pPr>
              <w:spacing w:after="0"/>
              <w:rPr>
                <w:rFonts w:ascii="Cambria" w:eastAsia="Times New Roman" w:hAnsi="Cambria" w:cs="Times New Roman"/>
                <w:bCs/>
                <w:color w:val="3A3A3A"/>
                <w:sz w:val="20"/>
                <w:szCs w:val="20"/>
              </w:rPr>
            </w:pPr>
            <w:r>
              <w:rPr>
                <w:rFonts w:ascii="Cambria" w:eastAsia="Times New Roman" w:hAnsi="Cambria" w:cs="Times New Roman"/>
                <w:bCs/>
                <w:color w:val="3A3A3A"/>
                <w:sz w:val="20"/>
                <w:szCs w:val="20"/>
              </w:rPr>
              <w:t>Conductive (tin dioxide coated) transparent glass, 2.5 x 2.5 cm (2)</w:t>
            </w:r>
          </w:p>
        </w:tc>
        <w:tc>
          <w:tcPr>
            <w:tcW w:w="1800" w:type="dxa"/>
            <w:tcBorders>
              <w:top w:val="nil"/>
              <w:left w:val="nil"/>
              <w:bottom w:val="single" w:sz="4" w:space="0" w:color="auto"/>
              <w:right w:val="single" w:sz="4" w:space="0" w:color="auto"/>
            </w:tcBorders>
            <w:shd w:val="clear" w:color="auto" w:fill="auto"/>
            <w:noWrap/>
            <w:vAlign w:val="bottom"/>
            <w:hideMark/>
          </w:tcPr>
          <w:p w14:paraId="04032A30" w14:textId="654DE1F9" w:rsidR="00263400" w:rsidRPr="004507FA" w:rsidRDefault="00BA6695" w:rsidP="00CF3D6F">
            <w:pPr>
              <w:spacing w:after="0"/>
              <w:rPr>
                <w:rFonts w:ascii="Cambria" w:eastAsia="Times New Roman" w:hAnsi="Cambria" w:cs="Times New Roman"/>
                <w:bCs/>
                <w:color w:val="3A3A3A"/>
                <w:sz w:val="20"/>
                <w:szCs w:val="20"/>
              </w:rPr>
            </w:pPr>
            <w:r>
              <w:rPr>
                <w:rFonts w:ascii="Cambria" w:eastAsia="Times New Roman" w:hAnsi="Cambria" w:cs="Times New Roman"/>
                <w:bCs/>
                <w:color w:val="3A3A3A"/>
                <w:sz w:val="20"/>
                <w:szCs w:val="20"/>
              </w:rPr>
              <w:t>Can purchase fro</w:t>
            </w:r>
            <w:r w:rsidR="004507FA" w:rsidRPr="004507FA">
              <w:rPr>
                <w:rFonts w:ascii="Cambria" w:eastAsia="Times New Roman" w:hAnsi="Cambria" w:cs="Times New Roman"/>
                <w:bCs/>
                <w:color w:val="3A3A3A"/>
                <w:sz w:val="20"/>
                <w:szCs w:val="20"/>
              </w:rPr>
              <w:t>m Hartford Glass Co.</w:t>
            </w:r>
          </w:p>
        </w:tc>
      </w:tr>
      <w:tr w:rsidR="00263400" w:rsidRPr="00583BBA" w14:paraId="6CD132B3"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9888AF2" w14:textId="49FE14A8" w:rsidR="00263400" w:rsidRP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Colloidal TiO</w:t>
            </w:r>
            <w:r w:rsidRPr="004507FA">
              <w:rPr>
                <w:rFonts w:ascii="Cambria" w:eastAsia="Times New Roman" w:hAnsi="Cambria" w:cs="Times New Roman"/>
                <w:color w:val="3A3A3A"/>
                <w:sz w:val="20"/>
                <w:szCs w:val="20"/>
                <w:vertAlign w:val="subscript"/>
              </w:rPr>
              <w:t>2</w:t>
            </w:r>
            <w:r>
              <w:rPr>
                <w:rFonts w:ascii="Cambria" w:eastAsia="Times New Roman" w:hAnsi="Cambria" w:cs="Times New Roman"/>
                <w:color w:val="3A3A3A"/>
                <w:sz w:val="20"/>
                <w:szCs w:val="20"/>
                <w:vertAlign w:val="subscript"/>
              </w:rPr>
              <w:t xml:space="preserve"> </w:t>
            </w:r>
            <w:r>
              <w:rPr>
                <w:rFonts w:ascii="Cambria" w:eastAsia="Times New Roman" w:hAnsi="Cambria" w:cs="Times New Roman"/>
                <w:color w:val="3A3A3A"/>
                <w:sz w:val="20"/>
                <w:szCs w:val="20"/>
              </w:rPr>
              <w:t>(12 g)</w:t>
            </w:r>
          </w:p>
        </w:tc>
        <w:tc>
          <w:tcPr>
            <w:tcW w:w="1800" w:type="dxa"/>
            <w:tcBorders>
              <w:top w:val="nil"/>
              <w:left w:val="nil"/>
              <w:bottom w:val="single" w:sz="4" w:space="0" w:color="auto"/>
              <w:right w:val="single" w:sz="4" w:space="0" w:color="auto"/>
            </w:tcBorders>
            <w:shd w:val="clear" w:color="auto" w:fill="auto"/>
            <w:noWrap/>
            <w:vAlign w:val="bottom"/>
            <w:hideMark/>
          </w:tcPr>
          <w:p w14:paraId="76473A0E" w14:textId="336B4A6C"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Degussa P25 TiO</w:t>
            </w:r>
            <w:r w:rsidRPr="004507FA">
              <w:rPr>
                <w:rFonts w:ascii="Cambria" w:eastAsia="Times New Roman" w:hAnsi="Cambria" w:cs="Times New Roman"/>
                <w:color w:val="3A3A3A"/>
                <w:sz w:val="20"/>
                <w:szCs w:val="20"/>
                <w:vertAlign w:val="subscript"/>
              </w:rPr>
              <w:t>2</w:t>
            </w:r>
          </w:p>
        </w:tc>
      </w:tr>
      <w:tr w:rsidR="00263400" w:rsidRPr="00583BBA" w14:paraId="359F4CAE"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092E601" w14:textId="5A05B674" w:rsidR="00263400" w:rsidRPr="00AB0BBF" w:rsidRDefault="00894E05" w:rsidP="00CF3D6F">
            <w:pPr>
              <w:spacing w:after="0"/>
              <w:rPr>
                <w:rFonts w:ascii="Cambria" w:eastAsia="Times New Roman" w:hAnsi="Cambria" w:cs="Times New Roman"/>
                <w:color w:val="3A3A3A"/>
                <w:sz w:val="20"/>
                <w:szCs w:val="20"/>
              </w:rPr>
            </w:pPr>
            <w:ins w:id="7" w:author="Andrew" w:date="2017-01-10T15:15:00Z">
              <w:r>
                <w:rPr>
                  <w:rFonts w:ascii="Cambria" w:eastAsia="Times New Roman" w:hAnsi="Cambria" w:cs="Times New Roman"/>
                  <w:color w:val="3A3A3A"/>
                  <w:sz w:val="20"/>
                  <w:szCs w:val="20"/>
                </w:rPr>
                <w:t>V</w:t>
              </w:r>
            </w:ins>
            <w:del w:id="8" w:author="Andrew" w:date="2017-01-10T15:15:00Z">
              <w:r w:rsidR="003D4A83" w:rsidDel="00894E05">
                <w:rPr>
                  <w:rFonts w:ascii="Cambria" w:eastAsia="Times New Roman" w:hAnsi="Cambria" w:cs="Times New Roman"/>
                  <w:color w:val="3A3A3A"/>
                  <w:sz w:val="20"/>
                  <w:szCs w:val="20"/>
                </w:rPr>
                <w:delText>v</w:delText>
              </w:r>
            </w:del>
            <w:r w:rsidR="003D4A83">
              <w:rPr>
                <w:rFonts w:ascii="Cambria" w:eastAsia="Times New Roman" w:hAnsi="Cambria" w:cs="Times New Roman"/>
                <w:color w:val="3A3A3A"/>
                <w:sz w:val="20"/>
                <w:szCs w:val="20"/>
              </w:rPr>
              <w:t>inegar</w:t>
            </w:r>
          </w:p>
        </w:tc>
        <w:tc>
          <w:tcPr>
            <w:tcW w:w="1800" w:type="dxa"/>
            <w:tcBorders>
              <w:top w:val="nil"/>
              <w:left w:val="nil"/>
              <w:bottom w:val="single" w:sz="4" w:space="0" w:color="auto"/>
              <w:right w:val="single" w:sz="4" w:space="0" w:color="auto"/>
            </w:tcBorders>
            <w:shd w:val="clear" w:color="auto" w:fill="auto"/>
            <w:noWrap/>
            <w:vAlign w:val="bottom"/>
            <w:hideMark/>
          </w:tcPr>
          <w:p w14:paraId="0E8E7A46" w14:textId="2888366D"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493B4CE8"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B4D8B00" w14:textId="0D137DA0"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Deionized water</w:t>
            </w:r>
          </w:p>
        </w:tc>
        <w:tc>
          <w:tcPr>
            <w:tcW w:w="1800" w:type="dxa"/>
            <w:tcBorders>
              <w:top w:val="nil"/>
              <w:left w:val="nil"/>
              <w:bottom w:val="single" w:sz="4" w:space="0" w:color="auto"/>
              <w:right w:val="single" w:sz="4" w:space="0" w:color="auto"/>
            </w:tcBorders>
            <w:shd w:val="clear" w:color="auto" w:fill="auto"/>
            <w:noWrap/>
            <w:vAlign w:val="bottom"/>
            <w:hideMark/>
          </w:tcPr>
          <w:p w14:paraId="28DA4609" w14:textId="72CDBE91"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6D0EB009"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3022DB0" w14:textId="3FC708BD"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Ethanol</w:t>
            </w:r>
          </w:p>
        </w:tc>
        <w:tc>
          <w:tcPr>
            <w:tcW w:w="1800" w:type="dxa"/>
            <w:tcBorders>
              <w:top w:val="nil"/>
              <w:left w:val="nil"/>
              <w:bottom w:val="single" w:sz="4" w:space="0" w:color="auto"/>
              <w:right w:val="single" w:sz="4" w:space="0" w:color="auto"/>
            </w:tcBorders>
            <w:shd w:val="clear" w:color="auto" w:fill="auto"/>
            <w:noWrap/>
            <w:vAlign w:val="bottom"/>
            <w:hideMark/>
          </w:tcPr>
          <w:p w14:paraId="059F5E68" w14:textId="6B2334AC"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086B5569"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6784407A" w14:textId="11FA152A"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Potassium Iodide</w:t>
            </w:r>
          </w:p>
        </w:tc>
        <w:tc>
          <w:tcPr>
            <w:tcW w:w="1800" w:type="dxa"/>
            <w:tcBorders>
              <w:top w:val="nil"/>
              <w:left w:val="nil"/>
              <w:bottom w:val="single" w:sz="4" w:space="0" w:color="auto"/>
              <w:right w:val="single" w:sz="4" w:space="0" w:color="auto"/>
            </w:tcBorders>
            <w:shd w:val="clear" w:color="auto" w:fill="auto"/>
            <w:noWrap/>
            <w:vAlign w:val="bottom"/>
            <w:hideMark/>
          </w:tcPr>
          <w:p w14:paraId="57AA8839" w14:textId="44F9FF4A"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42A0F961"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8B8509F" w14:textId="420A9FE2"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Iodine</w:t>
            </w:r>
          </w:p>
        </w:tc>
        <w:tc>
          <w:tcPr>
            <w:tcW w:w="1800" w:type="dxa"/>
            <w:tcBorders>
              <w:top w:val="nil"/>
              <w:left w:val="nil"/>
              <w:bottom w:val="single" w:sz="4" w:space="0" w:color="auto"/>
              <w:right w:val="single" w:sz="4" w:space="0" w:color="auto"/>
            </w:tcBorders>
            <w:shd w:val="clear" w:color="auto" w:fill="auto"/>
            <w:noWrap/>
            <w:vAlign w:val="bottom"/>
            <w:hideMark/>
          </w:tcPr>
          <w:p w14:paraId="71F9B56E" w14:textId="77777777" w:rsidR="00263400" w:rsidRPr="00AB0BBF" w:rsidRDefault="00263400" w:rsidP="00CF3D6F">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263400" w:rsidRPr="00583BBA" w14:paraId="0028BA58"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48BC618" w14:textId="2CA480B6"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Ethylene glycol (anhydrous)</w:t>
            </w:r>
          </w:p>
        </w:tc>
        <w:tc>
          <w:tcPr>
            <w:tcW w:w="1800" w:type="dxa"/>
            <w:tcBorders>
              <w:top w:val="nil"/>
              <w:left w:val="nil"/>
              <w:bottom w:val="single" w:sz="4" w:space="0" w:color="auto"/>
              <w:right w:val="single" w:sz="4" w:space="0" w:color="auto"/>
            </w:tcBorders>
            <w:shd w:val="clear" w:color="auto" w:fill="auto"/>
            <w:noWrap/>
            <w:vAlign w:val="bottom"/>
            <w:hideMark/>
          </w:tcPr>
          <w:p w14:paraId="713B67F9" w14:textId="5389CCDC"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2A95BCF9"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422497F" w14:textId="64C90174"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Hot plate (must be able to heat to 450 </w:t>
            </w:r>
            <w:r w:rsidR="00FD2F35">
              <w:rPr>
                <w:rFonts w:ascii="Cambria" w:eastAsia="Times New Roman" w:hAnsi="Cambria" w:cs="Times New Roman"/>
                <w:color w:val="3A3A3A"/>
                <w:sz w:val="20"/>
                <w:szCs w:val="20"/>
              </w:rPr>
              <w:t>°</w:t>
            </w:r>
            <w:r>
              <w:rPr>
                <w:rFonts w:ascii="Cambria" w:eastAsia="Times New Roman" w:hAnsi="Cambria" w:cs="Times New Roman"/>
                <w:color w:val="3A3A3A"/>
                <w:sz w:val="20"/>
                <w:szCs w:val="20"/>
              </w:rPr>
              <w:t>C)</w:t>
            </w:r>
          </w:p>
        </w:tc>
        <w:tc>
          <w:tcPr>
            <w:tcW w:w="1800" w:type="dxa"/>
            <w:tcBorders>
              <w:top w:val="nil"/>
              <w:left w:val="nil"/>
              <w:bottom w:val="single" w:sz="4" w:space="0" w:color="auto"/>
              <w:right w:val="single" w:sz="4" w:space="0" w:color="auto"/>
            </w:tcBorders>
            <w:shd w:val="clear" w:color="auto" w:fill="auto"/>
            <w:noWrap/>
            <w:vAlign w:val="bottom"/>
            <w:hideMark/>
          </w:tcPr>
          <w:p w14:paraId="726A5A9C" w14:textId="10247456"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4C5D5E12" w14:textId="77777777" w:rsidTr="004507FA">
        <w:trPr>
          <w:trHeight w:val="323"/>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D7F70AD" w14:textId="0A800F91"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Small dropper bottles (2)</w:t>
            </w:r>
          </w:p>
        </w:tc>
        <w:tc>
          <w:tcPr>
            <w:tcW w:w="1800" w:type="dxa"/>
            <w:tcBorders>
              <w:top w:val="nil"/>
              <w:left w:val="nil"/>
              <w:bottom w:val="single" w:sz="4" w:space="0" w:color="auto"/>
              <w:right w:val="single" w:sz="4" w:space="0" w:color="auto"/>
            </w:tcBorders>
            <w:shd w:val="clear" w:color="auto" w:fill="auto"/>
            <w:noWrap/>
            <w:vAlign w:val="bottom"/>
            <w:hideMark/>
          </w:tcPr>
          <w:p w14:paraId="2D127CFB" w14:textId="570A64FB"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6C775021"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4EEAF62" w14:textId="6DE1F574" w:rsidR="00263400" w:rsidRPr="00F51D9F" w:rsidRDefault="004507FA" w:rsidP="00CF3D6F">
            <w:pPr>
              <w:spacing w:after="0"/>
              <w:rPr>
                <w:rFonts w:ascii="Cambria" w:eastAsia="Times New Roman" w:hAnsi="Cambria" w:cs="Times New Roman"/>
                <w:bCs/>
                <w:color w:val="3A3A3A"/>
                <w:sz w:val="20"/>
                <w:szCs w:val="20"/>
              </w:rPr>
            </w:pPr>
            <w:r>
              <w:rPr>
                <w:rFonts w:ascii="Cambria" w:eastAsia="Times New Roman" w:hAnsi="Cambria" w:cs="Times New Roman"/>
                <w:bCs/>
                <w:color w:val="3A3A3A"/>
                <w:sz w:val="20"/>
                <w:szCs w:val="20"/>
              </w:rPr>
              <w:t>Solvent squirt bottles (3)</w:t>
            </w:r>
          </w:p>
        </w:tc>
        <w:tc>
          <w:tcPr>
            <w:tcW w:w="1800" w:type="dxa"/>
            <w:tcBorders>
              <w:top w:val="nil"/>
              <w:left w:val="nil"/>
              <w:bottom w:val="single" w:sz="4" w:space="0" w:color="auto"/>
              <w:right w:val="single" w:sz="4" w:space="0" w:color="auto"/>
            </w:tcBorders>
            <w:shd w:val="clear" w:color="auto" w:fill="auto"/>
            <w:noWrap/>
            <w:vAlign w:val="bottom"/>
            <w:hideMark/>
          </w:tcPr>
          <w:p w14:paraId="43CB0A15" w14:textId="77777777" w:rsidR="00263400" w:rsidRPr="00AB0BBF" w:rsidRDefault="00263400" w:rsidP="00CF3D6F">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263400" w:rsidRPr="00583BBA" w14:paraId="38C0B36E"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849E08C" w14:textId="037DC1CA"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Pipettes</w:t>
            </w:r>
          </w:p>
        </w:tc>
        <w:tc>
          <w:tcPr>
            <w:tcW w:w="1800" w:type="dxa"/>
            <w:tcBorders>
              <w:top w:val="nil"/>
              <w:left w:val="nil"/>
              <w:bottom w:val="single" w:sz="4" w:space="0" w:color="auto"/>
              <w:right w:val="single" w:sz="4" w:space="0" w:color="auto"/>
            </w:tcBorders>
            <w:shd w:val="clear" w:color="auto" w:fill="auto"/>
            <w:noWrap/>
            <w:vAlign w:val="bottom"/>
            <w:hideMark/>
          </w:tcPr>
          <w:p w14:paraId="05383DB2" w14:textId="76F88B74"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0DA1A8BE" w14:textId="77777777" w:rsidTr="004507FA">
        <w:trPr>
          <w:trHeight w:val="56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3B04E1D" w14:textId="109263CC"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Blackberries</w:t>
            </w:r>
          </w:p>
        </w:tc>
        <w:tc>
          <w:tcPr>
            <w:tcW w:w="1800" w:type="dxa"/>
            <w:tcBorders>
              <w:top w:val="nil"/>
              <w:left w:val="nil"/>
              <w:bottom w:val="single" w:sz="4" w:space="0" w:color="auto"/>
              <w:right w:val="single" w:sz="4" w:space="0" w:color="auto"/>
            </w:tcBorders>
            <w:shd w:val="clear" w:color="auto" w:fill="auto"/>
            <w:noWrap/>
            <w:vAlign w:val="bottom"/>
            <w:hideMark/>
          </w:tcPr>
          <w:p w14:paraId="2DB18F7E" w14:textId="76C3307D" w:rsidR="00263400" w:rsidRPr="00AB0BBF" w:rsidRDefault="00263400" w:rsidP="00CF3D6F">
            <w:pPr>
              <w:spacing w:after="0"/>
              <w:rPr>
                <w:rFonts w:ascii="Cambria" w:eastAsia="Times New Roman" w:hAnsi="Cambria" w:cs="Times New Roman"/>
                <w:color w:val="3A3A3A"/>
                <w:sz w:val="20"/>
                <w:szCs w:val="20"/>
              </w:rPr>
            </w:pPr>
          </w:p>
        </w:tc>
      </w:tr>
      <w:tr w:rsidR="00BA6695" w:rsidRPr="00583BBA" w14:paraId="0596C0B7" w14:textId="77777777" w:rsidTr="004507FA">
        <w:trPr>
          <w:trHeight w:val="56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84FC826" w14:textId="036BD459" w:rsidR="00BA6695" w:rsidRDefault="00BA6695"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Dish soap (clear)</w:t>
            </w:r>
          </w:p>
        </w:tc>
        <w:tc>
          <w:tcPr>
            <w:tcW w:w="1800" w:type="dxa"/>
            <w:tcBorders>
              <w:top w:val="nil"/>
              <w:left w:val="nil"/>
              <w:bottom w:val="single" w:sz="4" w:space="0" w:color="auto"/>
              <w:right w:val="single" w:sz="4" w:space="0" w:color="auto"/>
            </w:tcBorders>
            <w:shd w:val="clear" w:color="auto" w:fill="auto"/>
            <w:noWrap/>
            <w:vAlign w:val="bottom"/>
          </w:tcPr>
          <w:p w14:paraId="67BE2B79" w14:textId="77777777" w:rsidR="00BA6695" w:rsidRPr="00AB0BBF" w:rsidRDefault="00BA6695" w:rsidP="00CF3D6F">
            <w:pPr>
              <w:spacing w:after="0"/>
              <w:rPr>
                <w:rFonts w:ascii="Cambria" w:eastAsia="Times New Roman" w:hAnsi="Cambria" w:cs="Times New Roman"/>
                <w:color w:val="3A3A3A"/>
                <w:sz w:val="20"/>
                <w:szCs w:val="20"/>
              </w:rPr>
            </w:pPr>
          </w:p>
        </w:tc>
      </w:tr>
      <w:tr w:rsidR="00263400" w:rsidRPr="00583BBA" w14:paraId="099BCF99" w14:textId="77777777" w:rsidTr="004507FA">
        <w:trPr>
          <w:trHeight w:val="56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DD33121" w14:textId="5B0B37F0" w:rsidR="00263400" w:rsidRPr="004507FA" w:rsidRDefault="004507FA" w:rsidP="00CF3D6F">
            <w:pPr>
              <w:spacing w:after="0"/>
              <w:rPr>
                <w:rFonts w:ascii="Cambria" w:eastAsia="Times New Roman" w:hAnsi="Cambria" w:cs="Times New Roman"/>
                <w:color w:val="3A3A3A"/>
                <w:sz w:val="20"/>
                <w:szCs w:val="20"/>
              </w:rPr>
            </w:pPr>
            <w:r w:rsidRPr="004507FA">
              <w:rPr>
                <w:rFonts w:ascii="Cambria" w:eastAsia="Times New Roman" w:hAnsi="Cambria" w:cs="Times New Roman"/>
                <w:color w:val="3A3A3A"/>
                <w:sz w:val="20"/>
                <w:szCs w:val="20"/>
              </w:rPr>
              <w:t>Scotch tape</w:t>
            </w:r>
          </w:p>
        </w:tc>
        <w:tc>
          <w:tcPr>
            <w:tcW w:w="1800" w:type="dxa"/>
            <w:tcBorders>
              <w:top w:val="nil"/>
              <w:left w:val="nil"/>
              <w:bottom w:val="single" w:sz="4" w:space="0" w:color="auto"/>
              <w:right w:val="single" w:sz="4" w:space="0" w:color="auto"/>
            </w:tcBorders>
            <w:shd w:val="clear" w:color="auto" w:fill="auto"/>
            <w:noWrap/>
            <w:vAlign w:val="bottom"/>
            <w:hideMark/>
          </w:tcPr>
          <w:p w14:paraId="7A1089FD" w14:textId="63D6B656"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294805C9"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977CCB7" w14:textId="586DE02E" w:rsidR="00263400" w:rsidRPr="00156E6D"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Mortar and Pestle</w:t>
            </w:r>
          </w:p>
        </w:tc>
        <w:tc>
          <w:tcPr>
            <w:tcW w:w="1800" w:type="dxa"/>
            <w:tcBorders>
              <w:top w:val="nil"/>
              <w:left w:val="nil"/>
              <w:bottom w:val="single" w:sz="4" w:space="0" w:color="auto"/>
              <w:right w:val="single" w:sz="4" w:space="0" w:color="auto"/>
            </w:tcBorders>
            <w:shd w:val="clear" w:color="auto" w:fill="auto"/>
            <w:noWrap/>
            <w:vAlign w:val="bottom"/>
            <w:hideMark/>
          </w:tcPr>
          <w:p w14:paraId="43F561CC" w14:textId="48269A98" w:rsidR="00263400" w:rsidRPr="00AB0BBF" w:rsidRDefault="00263400" w:rsidP="00CF3D6F">
            <w:pPr>
              <w:spacing w:after="0"/>
              <w:rPr>
                <w:rFonts w:ascii="Cambria" w:eastAsia="Times New Roman" w:hAnsi="Cambria" w:cs="Times New Roman"/>
                <w:color w:val="3A3A3A"/>
                <w:sz w:val="20"/>
                <w:szCs w:val="20"/>
              </w:rPr>
            </w:pPr>
          </w:p>
        </w:tc>
      </w:tr>
      <w:tr w:rsidR="00263400" w:rsidRPr="00583BBA" w14:paraId="284A8169"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B12AE0F" w14:textId="0A3E376E" w:rsidR="00263400" w:rsidRPr="00AB0BBF"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Kimwipes</w:t>
            </w:r>
          </w:p>
        </w:tc>
        <w:tc>
          <w:tcPr>
            <w:tcW w:w="1800" w:type="dxa"/>
            <w:tcBorders>
              <w:top w:val="nil"/>
              <w:left w:val="nil"/>
              <w:bottom w:val="single" w:sz="4" w:space="0" w:color="auto"/>
              <w:right w:val="single" w:sz="4" w:space="0" w:color="auto"/>
            </w:tcBorders>
            <w:shd w:val="clear" w:color="auto" w:fill="auto"/>
            <w:noWrap/>
            <w:vAlign w:val="bottom"/>
            <w:hideMark/>
          </w:tcPr>
          <w:p w14:paraId="26AC5E93" w14:textId="77777777" w:rsidR="00263400" w:rsidRPr="00AB0BBF" w:rsidRDefault="00263400" w:rsidP="00CF3D6F">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4507FA" w:rsidRPr="00583BBA" w14:paraId="6CC28E7A"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270FFAD" w14:textId="61CEA3BA"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Binder clips (2)</w:t>
            </w:r>
          </w:p>
        </w:tc>
        <w:tc>
          <w:tcPr>
            <w:tcW w:w="1800" w:type="dxa"/>
            <w:tcBorders>
              <w:top w:val="nil"/>
              <w:left w:val="nil"/>
              <w:bottom w:val="single" w:sz="4" w:space="0" w:color="auto"/>
              <w:right w:val="single" w:sz="4" w:space="0" w:color="auto"/>
            </w:tcBorders>
            <w:shd w:val="clear" w:color="auto" w:fill="auto"/>
            <w:noWrap/>
            <w:vAlign w:val="bottom"/>
          </w:tcPr>
          <w:p w14:paraId="640D4951"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3DFFD1CD"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364D7EE" w14:textId="4F6C12F3"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Tweezers</w:t>
            </w:r>
          </w:p>
        </w:tc>
        <w:tc>
          <w:tcPr>
            <w:tcW w:w="1800" w:type="dxa"/>
            <w:tcBorders>
              <w:top w:val="nil"/>
              <w:left w:val="nil"/>
              <w:bottom w:val="single" w:sz="4" w:space="0" w:color="auto"/>
              <w:right w:val="single" w:sz="4" w:space="0" w:color="auto"/>
            </w:tcBorders>
            <w:shd w:val="clear" w:color="auto" w:fill="auto"/>
            <w:noWrap/>
            <w:vAlign w:val="bottom"/>
          </w:tcPr>
          <w:p w14:paraId="1EBC6F20"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678F8372"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E8D654C" w14:textId="001FE234"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Glass stirring rod</w:t>
            </w:r>
          </w:p>
        </w:tc>
        <w:tc>
          <w:tcPr>
            <w:tcW w:w="1800" w:type="dxa"/>
            <w:tcBorders>
              <w:top w:val="nil"/>
              <w:left w:val="nil"/>
              <w:bottom w:val="single" w:sz="4" w:space="0" w:color="auto"/>
              <w:right w:val="single" w:sz="4" w:space="0" w:color="auto"/>
            </w:tcBorders>
            <w:shd w:val="clear" w:color="auto" w:fill="auto"/>
            <w:noWrap/>
            <w:vAlign w:val="bottom"/>
          </w:tcPr>
          <w:p w14:paraId="5173EE73"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57A4A158"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4CA3F96" w14:textId="623583E9"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lastRenderedPageBreak/>
              <w:t>Filter paper</w:t>
            </w:r>
          </w:p>
        </w:tc>
        <w:tc>
          <w:tcPr>
            <w:tcW w:w="1800" w:type="dxa"/>
            <w:tcBorders>
              <w:top w:val="nil"/>
              <w:left w:val="nil"/>
              <w:bottom w:val="single" w:sz="4" w:space="0" w:color="auto"/>
              <w:right w:val="single" w:sz="4" w:space="0" w:color="auto"/>
            </w:tcBorders>
            <w:shd w:val="clear" w:color="auto" w:fill="auto"/>
            <w:noWrap/>
            <w:vAlign w:val="bottom"/>
          </w:tcPr>
          <w:p w14:paraId="2DF6298C"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56F4B95F"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B830541" w14:textId="2944A5F5"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Candle or HB pencil</w:t>
            </w:r>
          </w:p>
        </w:tc>
        <w:tc>
          <w:tcPr>
            <w:tcW w:w="1800" w:type="dxa"/>
            <w:tcBorders>
              <w:top w:val="nil"/>
              <w:left w:val="nil"/>
              <w:bottom w:val="single" w:sz="4" w:space="0" w:color="auto"/>
              <w:right w:val="single" w:sz="4" w:space="0" w:color="auto"/>
            </w:tcBorders>
            <w:shd w:val="clear" w:color="auto" w:fill="auto"/>
            <w:noWrap/>
            <w:vAlign w:val="bottom"/>
          </w:tcPr>
          <w:p w14:paraId="0C6D44CA"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211211ED"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01CCDC3" w14:textId="14B455D1"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Multimeter (2)</w:t>
            </w:r>
          </w:p>
        </w:tc>
        <w:tc>
          <w:tcPr>
            <w:tcW w:w="1800" w:type="dxa"/>
            <w:tcBorders>
              <w:top w:val="nil"/>
              <w:left w:val="nil"/>
              <w:bottom w:val="single" w:sz="4" w:space="0" w:color="auto"/>
              <w:right w:val="single" w:sz="4" w:space="0" w:color="auto"/>
            </w:tcBorders>
            <w:shd w:val="clear" w:color="auto" w:fill="auto"/>
            <w:noWrap/>
            <w:vAlign w:val="bottom"/>
          </w:tcPr>
          <w:p w14:paraId="0C0E7102"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3B46D540"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77BDA64" w14:textId="38884AD9"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Wires with alligator clips on each end</w:t>
            </w:r>
          </w:p>
        </w:tc>
        <w:tc>
          <w:tcPr>
            <w:tcW w:w="1800" w:type="dxa"/>
            <w:tcBorders>
              <w:top w:val="nil"/>
              <w:left w:val="nil"/>
              <w:bottom w:val="single" w:sz="4" w:space="0" w:color="auto"/>
              <w:right w:val="single" w:sz="4" w:space="0" w:color="auto"/>
            </w:tcBorders>
            <w:shd w:val="clear" w:color="auto" w:fill="auto"/>
            <w:noWrap/>
            <w:vAlign w:val="bottom"/>
          </w:tcPr>
          <w:p w14:paraId="25760266"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3815F88D"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7797F64" w14:textId="2B9741EE"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500-ohm </w:t>
            </w:r>
            <w:r w:rsidR="00FD2F35">
              <w:rPr>
                <w:rFonts w:ascii="Cambria" w:eastAsia="Times New Roman" w:hAnsi="Cambria" w:cs="Times New Roman"/>
                <w:color w:val="3A3A3A"/>
                <w:sz w:val="20"/>
                <w:szCs w:val="20"/>
              </w:rPr>
              <w:t>P</w:t>
            </w:r>
            <w:r>
              <w:rPr>
                <w:rFonts w:ascii="Cambria" w:eastAsia="Times New Roman" w:hAnsi="Cambria" w:cs="Times New Roman"/>
                <w:color w:val="3A3A3A"/>
                <w:sz w:val="20"/>
                <w:szCs w:val="20"/>
              </w:rPr>
              <w:t>otentiometer</w:t>
            </w:r>
          </w:p>
        </w:tc>
        <w:tc>
          <w:tcPr>
            <w:tcW w:w="1800" w:type="dxa"/>
            <w:tcBorders>
              <w:top w:val="nil"/>
              <w:left w:val="nil"/>
              <w:bottom w:val="single" w:sz="4" w:space="0" w:color="auto"/>
              <w:right w:val="single" w:sz="4" w:space="0" w:color="auto"/>
            </w:tcBorders>
            <w:shd w:val="clear" w:color="auto" w:fill="auto"/>
            <w:noWrap/>
            <w:vAlign w:val="bottom"/>
          </w:tcPr>
          <w:p w14:paraId="6B18F904"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2CE3CD23"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1965911" w14:textId="55B21332"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Polycarbonate </w:t>
            </w:r>
            <w:r w:rsidR="00FD2F35">
              <w:rPr>
                <w:rFonts w:ascii="Cambria" w:eastAsia="Times New Roman" w:hAnsi="Cambria" w:cs="Times New Roman"/>
                <w:color w:val="3A3A3A"/>
                <w:sz w:val="20"/>
                <w:szCs w:val="20"/>
              </w:rPr>
              <w:t>l</w:t>
            </w:r>
            <w:r>
              <w:rPr>
                <w:rFonts w:ascii="Cambria" w:eastAsia="Times New Roman" w:hAnsi="Cambria" w:cs="Times New Roman"/>
                <w:color w:val="3A3A3A"/>
                <w:sz w:val="20"/>
                <w:szCs w:val="20"/>
              </w:rPr>
              <w:t>ens</w:t>
            </w:r>
          </w:p>
        </w:tc>
        <w:tc>
          <w:tcPr>
            <w:tcW w:w="1800" w:type="dxa"/>
            <w:tcBorders>
              <w:top w:val="nil"/>
              <w:left w:val="nil"/>
              <w:bottom w:val="single" w:sz="4" w:space="0" w:color="auto"/>
              <w:right w:val="single" w:sz="4" w:space="0" w:color="auto"/>
            </w:tcBorders>
            <w:shd w:val="clear" w:color="auto" w:fill="auto"/>
            <w:noWrap/>
            <w:vAlign w:val="bottom"/>
          </w:tcPr>
          <w:p w14:paraId="0FE3B001"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6D2D34EE"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DA2EDB9" w14:textId="53F1E98B"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Petri dish</w:t>
            </w:r>
          </w:p>
        </w:tc>
        <w:tc>
          <w:tcPr>
            <w:tcW w:w="1800" w:type="dxa"/>
            <w:tcBorders>
              <w:top w:val="nil"/>
              <w:left w:val="nil"/>
              <w:bottom w:val="single" w:sz="4" w:space="0" w:color="auto"/>
              <w:right w:val="single" w:sz="4" w:space="0" w:color="auto"/>
            </w:tcBorders>
            <w:shd w:val="clear" w:color="auto" w:fill="auto"/>
            <w:noWrap/>
            <w:vAlign w:val="bottom"/>
          </w:tcPr>
          <w:p w14:paraId="5E869C76" w14:textId="77777777" w:rsidR="004507FA" w:rsidRPr="00AB0BBF" w:rsidRDefault="004507FA" w:rsidP="00CF3D6F">
            <w:pPr>
              <w:spacing w:after="0"/>
              <w:rPr>
                <w:rFonts w:ascii="Cambria" w:eastAsia="Times New Roman" w:hAnsi="Cambria" w:cs="Times New Roman"/>
                <w:color w:val="3A3A3A"/>
                <w:sz w:val="20"/>
                <w:szCs w:val="20"/>
              </w:rPr>
            </w:pPr>
          </w:p>
        </w:tc>
      </w:tr>
      <w:tr w:rsidR="004507FA" w:rsidRPr="00583BBA" w14:paraId="35B62F62" w14:textId="77777777" w:rsidTr="004507FA">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0537BB1" w14:textId="02994D32" w:rsidR="004507FA" w:rsidRDefault="004507FA"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Aluminum foil</w:t>
            </w:r>
          </w:p>
        </w:tc>
        <w:tc>
          <w:tcPr>
            <w:tcW w:w="1800" w:type="dxa"/>
            <w:tcBorders>
              <w:top w:val="nil"/>
              <w:left w:val="nil"/>
              <w:bottom w:val="single" w:sz="4" w:space="0" w:color="auto"/>
              <w:right w:val="single" w:sz="4" w:space="0" w:color="auto"/>
            </w:tcBorders>
            <w:shd w:val="clear" w:color="auto" w:fill="auto"/>
            <w:noWrap/>
            <w:vAlign w:val="bottom"/>
          </w:tcPr>
          <w:p w14:paraId="5DBCF956" w14:textId="77777777" w:rsidR="004507FA" w:rsidRPr="00AB0BBF" w:rsidRDefault="004507FA" w:rsidP="00CF3D6F">
            <w:pPr>
              <w:spacing w:after="0"/>
              <w:rPr>
                <w:rFonts w:ascii="Cambria" w:eastAsia="Times New Roman" w:hAnsi="Cambria" w:cs="Times New Roman"/>
                <w:color w:val="3A3A3A"/>
                <w:sz w:val="20"/>
                <w:szCs w:val="20"/>
              </w:rPr>
            </w:pPr>
          </w:p>
        </w:tc>
      </w:tr>
      <w:tr w:rsidR="00263400" w:rsidRPr="00583BBA" w14:paraId="141030B9" w14:textId="77777777" w:rsidTr="008D0D54">
        <w:trPr>
          <w:trHeight w:val="1673"/>
          <w:jc w:val="center"/>
        </w:trPr>
        <w:tc>
          <w:tcPr>
            <w:tcW w:w="2430" w:type="dxa"/>
            <w:tcBorders>
              <w:top w:val="nil"/>
              <w:left w:val="single" w:sz="4" w:space="0" w:color="auto"/>
              <w:bottom w:val="nil"/>
              <w:right w:val="single" w:sz="4" w:space="0" w:color="auto"/>
            </w:tcBorders>
            <w:shd w:val="clear" w:color="auto" w:fill="auto"/>
            <w:vAlign w:val="bottom"/>
          </w:tcPr>
          <w:p w14:paraId="4D536F63" w14:textId="7A6A1356" w:rsidR="00263400" w:rsidRPr="00AB0BBF" w:rsidRDefault="008D0D54"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Spatula</w:t>
            </w:r>
          </w:p>
        </w:tc>
        <w:tc>
          <w:tcPr>
            <w:tcW w:w="1800" w:type="dxa"/>
            <w:tcBorders>
              <w:top w:val="nil"/>
              <w:left w:val="nil"/>
              <w:bottom w:val="nil"/>
              <w:right w:val="single" w:sz="4" w:space="0" w:color="auto"/>
            </w:tcBorders>
            <w:shd w:val="clear" w:color="auto" w:fill="auto"/>
            <w:noWrap/>
            <w:vAlign w:val="bottom"/>
            <w:hideMark/>
          </w:tcPr>
          <w:p w14:paraId="14E5056E" w14:textId="0C71A99A" w:rsidR="00263400" w:rsidRPr="00AB0BBF" w:rsidRDefault="00263400" w:rsidP="00CF3D6F">
            <w:pPr>
              <w:spacing w:after="0"/>
              <w:rPr>
                <w:rFonts w:ascii="Cambria" w:eastAsia="Times New Roman" w:hAnsi="Cambria" w:cs="Times New Roman"/>
                <w:color w:val="3A3A3A"/>
                <w:sz w:val="20"/>
                <w:szCs w:val="20"/>
              </w:rPr>
            </w:pPr>
          </w:p>
        </w:tc>
      </w:tr>
      <w:tr w:rsidR="008D0D54" w:rsidRPr="00583BBA" w14:paraId="3686B528" w14:textId="77777777" w:rsidTr="004507FA">
        <w:trPr>
          <w:trHeight w:val="1673"/>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3432AA5" w14:textId="61BD5EEF" w:rsidR="008D0D54" w:rsidRDefault="008D0D54" w:rsidP="00CF3D6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Tungsten halogen light source or overhead projector (optional)</w:t>
            </w:r>
          </w:p>
        </w:tc>
        <w:tc>
          <w:tcPr>
            <w:tcW w:w="1800" w:type="dxa"/>
            <w:tcBorders>
              <w:top w:val="nil"/>
              <w:left w:val="nil"/>
              <w:bottom w:val="single" w:sz="4" w:space="0" w:color="auto"/>
              <w:right w:val="single" w:sz="4" w:space="0" w:color="auto"/>
            </w:tcBorders>
            <w:shd w:val="clear" w:color="auto" w:fill="auto"/>
            <w:noWrap/>
            <w:vAlign w:val="bottom"/>
          </w:tcPr>
          <w:p w14:paraId="32C7D016" w14:textId="77777777" w:rsidR="008D0D54" w:rsidRPr="00AB0BBF" w:rsidRDefault="008D0D54" w:rsidP="00CF3D6F">
            <w:pPr>
              <w:spacing w:after="0"/>
              <w:rPr>
                <w:rFonts w:ascii="Cambria" w:eastAsia="Times New Roman" w:hAnsi="Cambria" w:cs="Times New Roman"/>
                <w:color w:val="3A3A3A"/>
                <w:sz w:val="20"/>
                <w:szCs w:val="20"/>
              </w:rPr>
            </w:pPr>
          </w:p>
        </w:tc>
      </w:tr>
    </w:tbl>
    <w:p w14:paraId="1D8D1736" w14:textId="77777777" w:rsidR="00716DDF" w:rsidRDefault="00716DDF" w:rsidP="00610E56">
      <w:pPr>
        <w:jc w:val="both"/>
      </w:pPr>
    </w:p>
    <w:p w14:paraId="0EC7354A" w14:textId="4F6DF47A" w:rsidR="00716DDF" w:rsidRPr="00DC5172" w:rsidRDefault="00DC5172" w:rsidP="00610E56">
      <w:pPr>
        <w:jc w:val="both"/>
        <w:rPr>
          <w:b/>
          <w:sz w:val="28"/>
          <w:szCs w:val="28"/>
        </w:rPr>
      </w:pPr>
      <w:r w:rsidRPr="00DC5172">
        <w:rPr>
          <w:b/>
          <w:sz w:val="28"/>
          <w:szCs w:val="28"/>
        </w:rPr>
        <w:t>References</w:t>
      </w:r>
    </w:p>
    <w:p w14:paraId="70D9F8C1" w14:textId="77777777" w:rsidR="00D60515" w:rsidRPr="00D60515" w:rsidRDefault="00716DDF" w:rsidP="00D60515">
      <w:pPr>
        <w:spacing w:after="0"/>
        <w:ind w:left="720" w:hanging="720"/>
        <w:rPr>
          <w:rFonts w:ascii="Cambria" w:hAnsi="Cambria"/>
          <w:noProof/>
        </w:rPr>
      </w:pPr>
      <w:r>
        <w:fldChar w:fldCharType="begin"/>
      </w:r>
      <w:r>
        <w:instrText xml:space="preserve"> ADDIN EN.REFLIST </w:instrText>
      </w:r>
      <w:r>
        <w:fldChar w:fldCharType="separate"/>
      </w:r>
      <w:bookmarkStart w:id="9" w:name="_ENREF_1"/>
      <w:r w:rsidR="00D60515" w:rsidRPr="00D60515">
        <w:rPr>
          <w:rFonts w:ascii="Cambria" w:hAnsi="Cambria"/>
          <w:noProof/>
        </w:rPr>
        <w:t>1.</w:t>
      </w:r>
      <w:r w:rsidR="00D60515" w:rsidRPr="00D60515">
        <w:rPr>
          <w:rFonts w:ascii="Cambria" w:hAnsi="Cambria"/>
          <w:noProof/>
        </w:rPr>
        <w:tab/>
        <w:t xml:space="preserve">R. Williams, </w:t>
      </w:r>
      <w:r w:rsidR="00D60515" w:rsidRPr="00D60515">
        <w:rPr>
          <w:rFonts w:ascii="Cambria" w:hAnsi="Cambria"/>
          <w:i/>
          <w:noProof/>
        </w:rPr>
        <w:t>The Journal of Chemical Physics</w:t>
      </w:r>
      <w:r w:rsidR="00D60515" w:rsidRPr="00D60515">
        <w:rPr>
          <w:rFonts w:ascii="Cambria" w:hAnsi="Cambria"/>
          <w:noProof/>
        </w:rPr>
        <w:t xml:space="preserve">, 1960, </w:t>
      </w:r>
      <w:r w:rsidR="00D60515" w:rsidRPr="00D60515">
        <w:rPr>
          <w:rFonts w:ascii="Cambria" w:hAnsi="Cambria"/>
          <w:b/>
          <w:noProof/>
        </w:rPr>
        <w:t>32</w:t>
      </w:r>
      <w:r w:rsidR="00D60515" w:rsidRPr="00D60515">
        <w:rPr>
          <w:rFonts w:ascii="Cambria" w:hAnsi="Cambria"/>
          <w:noProof/>
        </w:rPr>
        <w:t>, 1505-1514.</w:t>
      </w:r>
      <w:bookmarkEnd w:id="9"/>
    </w:p>
    <w:p w14:paraId="3E1F3136" w14:textId="77777777" w:rsidR="00D60515" w:rsidRPr="00D60515" w:rsidRDefault="00D60515" w:rsidP="00D60515">
      <w:pPr>
        <w:spacing w:after="0"/>
        <w:ind w:left="720" w:hanging="720"/>
        <w:rPr>
          <w:rFonts w:ascii="Cambria" w:hAnsi="Cambria"/>
          <w:noProof/>
        </w:rPr>
      </w:pPr>
      <w:bookmarkStart w:id="10" w:name="_ENREF_2"/>
      <w:r w:rsidRPr="00D60515">
        <w:rPr>
          <w:rFonts w:ascii="Cambria" w:hAnsi="Cambria"/>
          <w:noProof/>
        </w:rPr>
        <w:t>2.</w:t>
      </w:r>
      <w:r w:rsidRPr="00D60515">
        <w:rPr>
          <w:rFonts w:ascii="Cambria" w:hAnsi="Cambria"/>
          <w:noProof/>
        </w:rPr>
        <w:tab/>
        <w:t>Wikipedia page: Solar Cells, https://en.wikipedia.org/wiki/Solar_cell#History, Accessed 28 June 2016.</w:t>
      </w:r>
      <w:bookmarkEnd w:id="10"/>
    </w:p>
    <w:p w14:paraId="678F7E2D" w14:textId="77777777" w:rsidR="00D60515" w:rsidRPr="00D60515" w:rsidRDefault="00D60515" w:rsidP="00D60515">
      <w:pPr>
        <w:spacing w:after="0"/>
        <w:ind w:left="720" w:hanging="720"/>
        <w:rPr>
          <w:rFonts w:ascii="Cambria" w:hAnsi="Cambria"/>
          <w:noProof/>
        </w:rPr>
      </w:pPr>
      <w:bookmarkStart w:id="11" w:name="_ENREF_3"/>
      <w:r w:rsidRPr="00D60515">
        <w:rPr>
          <w:rFonts w:ascii="Cambria" w:hAnsi="Cambria"/>
          <w:noProof/>
        </w:rPr>
        <w:t>3.</w:t>
      </w:r>
      <w:r w:rsidRPr="00D60515">
        <w:rPr>
          <w:rFonts w:ascii="Cambria" w:hAnsi="Cambria"/>
          <w:noProof/>
        </w:rPr>
        <w:tab/>
        <w:t xml:space="preserve">B. O'Regan and M. Gratzel, </w:t>
      </w:r>
      <w:r w:rsidRPr="00D60515">
        <w:rPr>
          <w:rFonts w:ascii="Cambria" w:hAnsi="Cambria"/>
          <w:i/>
          <w:noProof/>
        </w:rPr>
        <w:t>Nature</w:t>
      </w:r>
      <w:r w:rsidRPr="00D60515">
        <w:rPr>
          <w:rFonts w:ascii="Cambria" w:hAnsi="Cambria"/>
          <w:noProof/>
        </w:rPr>
        <w:t xml:space="preserve">, 1991, </w:t>
      </w:r>
      <w:r w:rsidRPr="00D60515">
        <w:rPr>
          <w:rFonts w:ascii="Cambria" w:hAnsi="Cambria"/>
          <w:b/>
          <w:noProof/>
        </w:rPr>
        <w:t>353</w:t>
      </w:r>
      <w:r w:rsidRPr="00D60515">
        <w:rPr>
          <w:rFonts w:ascii="Cambria" w:hAnsi="Cambria"/>
          <w:noProof/>
        </w:rPr>
        <w:t>, 737-740.</w:t>
      </w:r>
      <w:bookmarkEnd w:id="11"/>
    </w:p>
    <w:p w14:paraId="41CCB19C" w14:textId="77777777" w:rsidR="00D60515" w:rsidRPr="00D60515" w:rsidRDefault="00D60515" w:rsidP="00D60515">
      <w:pPr>
        <w:spacing w:after="0"/>
        <w:ind w:left="720" w:hanging="720"/>
        <w:rPr>
          <w:rFonts w:ascii="Cambria" w:hAnsi="Cambria"/>
          <w:noProof/>
        </w:rPr>
      </w:pPr>
      <w:bookmarkStart w:id="12" w:name="_ENREF_4"/>
      <w:r w:rsidRPr="00D60515">
        <w:rPr>
          <w:rFonts w:ascii="Cambria" w:hAnsi="Cambria"/>
          <w:noProof/>
        </w:rPr>
        <w:t>4.</w:t>
      </w:r>
      <w:r w:rsidRPr="00D60515">
        <w:rPr>
          <w:rFonts w:ascii="Cambria" w:hAnsi="Cambria"/>
          <w:noProof/>
        </w:rPr>
        <w:tab/>
        <w:t xml:space="preserve">G. L. Miessler, P. J. Fischer and D. A. Tarr, </w:t>
      </w:r>
      <w:r w:rsidRPr="00D60515">
        <w:rPr>
          <w:rFonts w:ascii="Cambria" w:hAnsi="Cambria"/>
          <w:i/>
          <w:noProof/>
        </w:rPr>
        <w:t>Inorganic Chemistry</w:t>
      </w:r>
      <w:r w:rsidRPr="00D60515">
        <w:rPr>
          <w:rFonts w:ascii="Cambria" w:hAnsi="Cambria"/>
          <w:noProof/>
        </w:rPr>
        <w:t>, Pearson, 2014.</w:t>
      </w:r>
      <w:bookmarkEnd w:id="12"/>
    </w:p>
    <w:p w14:paraId="30B68DD7" w14:textId="5402CFFD" w:rsidR="00D60515" w:rsidRDefault="00D60515" w:rsidP="00D60515">
      <w:pPr>
        <w:spacing w:after="0"/>
        <w:ind w:left="720" w:hanging="720"/>
        <w:rPr>
          <w:rFonts w:ascii="Cambria" w:hAnsi="Cambria"/>
          <w:noProof/>
        </w:rPr>
      </w:pPr>
      <w:bookmarkStart w:id="13" w:name="_ENREF_5"/>
      <w:r w:rsidRPr="00D60515">
        <w:rPr>
          <w:rFonts w:ascii="Cambria" w:hAnsi="Cambria"/>
          <w:noProof/>
        </w:rPr>
        <w:t>5.</w:t>
      </w:r>
      <w:r w:rsidRPr="00D60515">
        <w:rPr>
          <w:rFonts w:ascii="Cambria" w:hAnsi="Cambria"/>
          <w:noProof/>
        </w:rPr>
        <w:tab/>
      </w:r>
      <w:r w:rsidR="001A6A0B">
        <w:rPr>
          <w:rFonts w:ascii="Cambria" w:hAnsi="Cambria"/>
          <w:noProof/>
        </w:rPr>
        <w:t>Wikipedia page: Dye-sensitized s</w:t>
      </w:r>
      <w:r w:rsidRPr="00D60515">
        <w:rPr>
          <w:rFonts w:ascii="Cambria" w:hAnsi="Cambria"/>
          <w:noProof/>
        </w:rPr>
        <w:t>olar cell, https://en.wikipedia.org/wiki/Dye-sensitized_solar_cell, Accessed June 29 2016.</w:t>
      </w:r>
      <w:bookmarkEnd w:id="13"/>
    </w:p>
    <w:p w14:paraId="0A7A55C7" w14:textId="2BC747C0" w:rsidR="00A464A4" w:rsidRDefault="00A464A4" w:rsidP="00605470">
      <w:pPr>
        <w:spacing w:after="0"/>
        <w:ind w:left="720" w:hanging="720"/>
        <w:rPr>
          <w:rFonts w:ascii="Cambria" w:hAnsi="Cambria"/>
          <w:noProof/>
        </w:rPr>
      </w:pPr>
      <w:bookmarkStart w:id="14" w:name="_ENREF_6"/>
      <w:r>
        <w:rPr>
          <w:rFonts w:ascii="Cambria" w:hAnsi="Cambria"/>
          <w:noProof/>
        </w:rPr>
        <w:t>6.</w:t>
      </w:r>
      <w:r>
        <w:rPr>
          <w:rFonts w:ascii="Cambria" w:hAnsi="Cambria"/>
          <w:noProof/>
        </w:rPr>
        <w:tab/>
        <w:t>Smestad, G. P.; Gr</w:t>
      </w:r>
      <w:r w:rsidR="00873844">
        <w:t>ä</w:t>
      </w:r>
      <w:r>
        <w:rPr>
          <w:rFonts w:ascii="Cambria" w:hAnsi="Cambria"/>
          <w:noProof/>
        </w:rPr>
        <w:t xml:space="preserve">tzel, M. Demonstrating Electron Transfer and Nanotechnology: A Natural Dye-Sensitized Nanocrystalline Energy Converter </w:t>
      </w:r>
      <w:r>
        <w:rPr>
          <w:rFonts w:ascii="Cambria" w:hAnsi="Cambria"/>
          <w:i/>
          <w:noProof/>
        </w:rPr>
        <w:t>J. Chem. Ed.</w:t>
      </w:r>
      <w:r>
        <w:rPr>
          <w:rFonts w:ascii="Cambria" w:hAnsi="Cambria"/>
          <w:noProof/>
        </w:rPr>
        <w:t xml:space="preserve"> </w:t>
      </w:r>
      <w:r w:rsidRPr="00605470">
        <w:rPr>
          <w:rFonts w:ascii="Cambria" w:hAnsi="Cambria"/>
          <w:b/>
        </w:rPr>
        <w:t>1998</w:t>
      </w:r>
      <w:r>
        <w:rPr>
          <w:rFonts w:ascii="Cambria" w:hAnsi="Cambria"/>
          <w:noProof/>
        </w:rPr>
        <w:t xml:space="preserve">, </w:t>
      </w:r>
      <w:r w:rsidRPr="00605470">
        <w:rPr>
          <w:rFonts w:ascii="Cambria" w:hAnsi="Cambria"/>
          <w:i/>
        </w:rPr>
        <w:t>75</w:t>
      </w:r>
      <w:r>
        <w:rPr>
          <w:rFonts w:ascii="Cambria" w:hAnsi="Cambria"/>
          <w:noProof/>
        </w:rPr>
        <w:t>, 752.</w:t>
      </w:r>
      <w:bookmarkEnd w:id="14"/>
    </w:p>
    <w:p w14:paraId="75C15AD3" w14:textId="08D619F0" w:rsidR="00D60515" w:rsidRDefault="00A0564F" w:rsidP="002E6759">
      <w:pPr>
        <w:spacing w:after="0"/>
        <w:ind w:left="720" w:hanging="720"/>
        <w:rPr>
          <w:rFonts w:ascii="Cambria" w:hAnsi="Cambria"/>
          <w:noProof/>
        </w:rPr>
      </w:pPr>
      <w:r>
        <w:rPr>
          <w:rFonts w:ascii="Cambria" w:hAnsi="Cambria"/>
          <w:noProof/>
        </w:rPr>
        <w:t>7.</w:t>
      </w:r>
      <w:r>
        <w:rPr>
          <w:rFonts w:ascii="Cambria" w:hAnsi="Cambria"/>
          <w:noProof/>
        </w:rPr>
        <w:tab/>
      </w:r>
      <w:r w:rsidR="00AB4944">
        <w:rPr>
          <w:rFonts w:ascii="Cambria" w:hAnsi="Cambria"/>
          <w:noProof/>
        </w:rPr>
        <w:t>Burschka, J.; Pellet, N.; Moon, S.-J.; Humphry-Baker, R.; Nazeeruddin, M. K.; Gr</w:t>
      </w:r>
      <w:r w:rsidR="00873844">
        <w:t>ä</w:t>
      </w:r>
      <w:r w:rsidR="00AB4944">
        <w:rPr>
          <w:rFonts w:ascii="Cambria" w:hAnsi="Cambria"/>
          <w:noProof/>
        </w:rPr>
        <w:t xml:space="preserve">tzel, M. </w:t>
      </w:r>
      <w:r w:rsidR="00AB4944" w:rsidRPr="00AB4944">
        <w:rPr>
          <w:rFonts w:ascii="Cambria" w:hAnsi="Cambria"/>
          <w:noProof/>
        </w:rPr>
        <w:t>Sequential deposition as a route to high-performance perovskite-sensitized solar cells</w:t>
      </w:r>
      <w:r w:rsidR="00AB4944">
        <w:rPr>
          <w:rFonts w:ascii="Cambria" w:hAnsi="Cambria"/>
          <w:noProof/>
        </w:rPr>
        <w:t xml:space="preserve"> </w:t>
      </w:r>
      <w:r w:rsidR="00AB4944">
        <w:rPr>
          <w:rFonts w:ascii="Cambria" w:hAnsi="Cambria"/>
          <w:i/>
          <w:noProof/>
        </w:rPr>
        <w:t>Nature</w:t>
      </w:r>
      <w:r w:rsidR="00AB4944">
        <w:rPr>
          <w:rFonts w:ascii="Cambria" w:hAnsi="Cambria"/>
          <w:noProof/>
        </w:rPr>
        <w:t xml:space="preserve"> </w:t>
      </w:r>
      <w:r w:rsidR="00AB4944">
        <w:rPr>
          <w:rFonts w:ascii="Cambria" w:hAnsi="Cambria"/>
          <w:b/>
          <w:noProof/>
        </w:rPr>
        <w:t>2013</w:t>
      </w:r>
      <w:r w:rsidR="00AB4944">
        <w:rPr>
          <w:rFonts w:ascii="Cambria" w:hAnsi="Cambria"/>
          <w:noProof/>
        </w:rPr>
        <w:t xml:space="preserve">, </w:t>
      </w:r>
      <w:r w:rsidR="00AB4944">
        <w:rPr>
          <w:rFonts w:ascii="Cambria" w:hAnsi="Cambria"/>
          <w:i/>
          <w:noProof/>
        </w:rPr>
        <w:t>499</w:t>
      </w:r>
      <w:r w:rsidR="00AB4944">
        <w:rPr>
          <w:rFonts w:ascii="Cambria" w:hAnsi="Cambria"/>
          <w:noProof/>
        </w:rPr>
        <w:t>, 316.</w:t>
      </w:r>
    </w:p>
    <w:p w14:paraId="28D356CD" w14:textId="5B975B67" w:rsidR="002E6759" w:rsidRDefault="00716DDF" w:rsidP="002E6759">
      <w:pPr>
        <w:widowControl w:val="0"/>
        <w:autoSpaceDE w:val="0"/>
        <w:autoSpaceDN w:val="0"/>
        <w:adjustRightInd w:val="0"/>
        <w:spacing w:after="0"/>
      </w:pPr>
      <w:r>
        <w:fldChar w:fldCharType="end"/>
      </w:r>
    </w:p>
    <w:p w14:paraId="0741333C" w14:textId="0A1161AF" w:rsidR="00583BBA" w:rsidRDefault="00583BBA" w:rsidP="00AB4944"/>
    <w:sectPr w:rsidR="00583BBA" w:rsidSect="000331A6">
      <w:headerReference w:type="default"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amara Powers" w:date="2016-12-19T10:08:00Z" w:initials="TP">
    <w:p w14:paraId="39E8CF3F" w14:textId="350863AF" w:rsidR="00A0564F" w:rsidRDefault="00A0564F">
      <w:pPr>
        <w:pStyle w:val="CommentText"/>
      </w:pPr>
      <w:r>
        <w:rPr>
          <w:rStyle w:val="CommentReference"/>
        </w:rPr>
        <w:annotationRef/>
      </w:r>
      <w:r>
        <w:t>Band theory is something that is covered in many inorganic chemistry classes – I think that this module definitely has a place in this collection.</w:t>
      </w:r>
    </w:p>
  </w:comment>
  <w:comment w:id="4" w:author="Tamara Powers" w:date="2016-12-19T11:04:00Z" w:initials="TP">
    <w:p w14:paraId="45AF318E" w14:textId="4B23FCA6" w:rsidR="00A0564F" w:rsidRDefault="00A0564F">
      <w:pPr>
        <w:pStyle w:val="CommentText"/>
      </w:pPr>
      <w:r>
        <w:rPr>
          <w:rStyle w:val="CommentReference"/>
        </w:rPr>
        <w:annotationRef/>
      </w:r>
      <w:r>
        <w:t xml:space="preserve">I would like to provide actual data (collect data and generate the graphs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E8CF3F" w15:done="0"/>
  <w15:commentEx w15:paraId="45AF31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9C03C" w14:textId="77777777" w:rsidR="001A64FD" w:rsidRDefault="001A64FD" w:rsidP="00103BE9">
      <w:pPr>
        <w:spacing w:after="0"/>
      </w:pPr>
      <w:r>
        <w:separator/>
      </w:r>
    </w:p>
  </w:endnote>
  <w:endnote w:type="continuationSeparator" w:id="0">
    <w:p w14:paraId="34F29674" w14:textId="77777777" w:rsidR="001A64FD" w:rsidRDefault="001A64FD" w:rsidP="00103BE9">
      <w:pPr>
        <w:spacing w:after="0"/>
      </w:pPr>
      <w:r>
        <w:continuationSeparator/>
      </w:r>
    </w:p>
  </w:endnote>
  <w:endnote w:type="continuationNotice" w:id="1">
    <w:p w14:paraId="07B55D65" w14:textId="77777777" w:rsidR="001A64FD" w:rsidRDefault="001A64F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CC69" w14:textId="7CD06BA5" w:rsidR="00A0564F" w:rsidRDefault="00A0564F" w:rsidP="00103BE9">
    <w:pPr>
      <w:pStyle w:val="Footer"/>
      <w:jc w:val="center"/>
    </w:pPr>
    <w:r>
      <w:t>-</w:t>
    </w:r>
    <w:r>
      <w:fldChar w:fldCharType="begin"/>
    </w:r>
    <w:r>
      <w:instrText xml:space="preserve"> PAGE   \* MERGEFORMAT </w:instrText>
    </w:r>
    <w:r>
      <w:fldChar w:fldCharType="separate"/>
    </w:r>
    <w:r w:rsidR="00C75312">
      <w:rPr>
        <w:noProof/>
      </w:rPr>
      <w:t>4</w:t>
    </w:r>
    <w:r>
      <w:rPr>
        <w:noProof/>
      </w:rPr>
      <w:fldChar w:fldCharType="end"/>
    </w:r>
    <w:r>
      <w:rPr>
        <w:noProo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9A99E" w14:textId="77777777" w:rsidR="001A64FD" w:rsidRDefault="001A64FD" w:rsidP="00103BE9">
      <w:pPr>
        <w:spacing w:after="0"/>
      </w:pPr>
      <w:r>
        <w:separator/>
      </w:r>
    </w:p>
  </w:footnote>
  <w:footnote w:type="continuationSeparator" w:id="0">
    <w:p w14:paraId="0E910DEA" w14:textId="77777777" w:rsidR="001A64FD" w:rsidRDefault="001A64FD" w:rsidP="00103BE9">
      <w:pPr>
        <w:spacing w:after="0"/>
      </w:pPr>
      <w:r>
        <w:continuationSeparator/>
      </w:r>
    </w:p>
  </w:footnote>
  <w:footnote w:type="continuationNotice" w:id="1">
    <w:p w14:paraId="4ECB302A" w14:textId="77777777" w:rsidR="001A64FD" w:rsidRDefault="001A64F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B1D19" w14:textId="77777777" w:rsidR="00C8150D" w:rsidRDefault="00C815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C3EC8"/>
    <w:multiLevelType w:val="hybridMultilevel"/>
    <w:tmpl w:val="F90A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A1725"/>
    <w:multiLevelType w:val="multilevel"/>
    <w:tmpl w:val="7AC66C8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973E1C"/>
    <w:multiLevelType w:val="hybridMultilevel"/>
    <w:tmpl w:val="ECCE6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C4C4E"/>
    <w:multiLevelType w:val="multilevel"/>
    <w:tmpl w:val="7AC66C8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hemical Scienc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tpdrfzw4tafeoedvt0pf29rzzzx5asd9vap&quot;&gt;car_master&lt;record-ids&gt;&lt;item&gt;2851&lt;/item&gt;&lt;item&gt;2867&lt;/item&gt;&lt;item&gt;2868&lt;/item&gt;&lt;item&gt;2869&lt;/item&gt;&lt;item&gt;2870&lt;/item&gt;&lt;item&gt;2871&lt;/item&gt;&lt;/record-ids&gt;&lt;/item&gt;&lt;/Libraries&gt;"/>
  </w:docVars>
  <w:rsids>
    <w:rsidRoot w:val="000331A6"/>
    <w:rsid w:val="00015A7B"/>
    <w:rsid w:val="000331A6"/>
    <w:rsid w:val="0003697F"/>
    <w:rsid w:val="00040633"/>
    <w:rsid w:val="0004577E"/>
    <w:rsid w:val="000506F5"/>
    <w:rsid w:val="000512AE"/>
    <w:rsid w:val="00053296"/>
    <w:rsid w:val="00053E74"/>
    <w:rsid w:val="000550AD"/>
    <w:rsid w:val="00076C65"/>
    <w:rsid w:val="00082E1F"/>
    <w:rsid w:val="000863DD"/>
    <w:rsid w:val="000876DC"/>
    <w:rsid w:val="000920FB"/>
    <w:rsid w:val="000964B4"/>
    <w:rsid w:val="000A0FE1"/>
    <w:rsid w:val="000A2F76"/>
    <w:rsid w:val="000A7980"/>
    <w:rsid w:val="000B1046"/>
    <w:rsid w:val="000B2EFC"/>
    <w:rsid w:val="000B6A03"/>
    <w:rsid w:val="000C7506"/>
    <w:rsid w:val="000D0061"/>
    <w:rsid w:val="000F55E2"/>
    <w:rsid w:val="00100703"/>
    <w:rsid w:val="0010112F"/>
    <w:rsid w:val="00102FEA"/>
    <w:rsid w:val="00103BE9"/>
    <w:rsid w:val="00105021"/>
    <w:rsid w:val="001052D2"/>
    <w:rsid w:val="00115C46"/>
    <w:rsid w:val="00131AE8"/>
    <w:rsid w:val="00136498"/>
    <w:rsid w:val="00137A79"/>
    <w:rsid w:val="00156E6D"/>
    <w:rsid w:val="00156EB2"/>
    <w:rsid w:val="001579F0"/>
    <w:rsid w:val="00163393"/>
    <w:rsid w:val="00163ED8"/>
    <w:rsid w:val="00164CEA"/>
    <w:rsid w:val="001712D4"/>
    <w:rsid w:val="001723C7"/>
    <w:rsid w:val="00175721"/>
    <w:rsid w:val="00181B97"/>
    <w:rsid w:val="00182554"/>
    <w:rsid w:val="001828CA"/>
    <w:rsid w:val="00182CC8"/>
    <w:rsid w:val="00184B48"/>
    <w:rsid w:val="00185095"/>
    <w:rsid w:val="001A47A9"/>
    <w:rsid w:val="001A64FD"/>
    <w:rsid w:val="001A6A0B"/>
    <w:rsid w:val="001B4F24"/>
    <w:rsid w:val="001C03A2"/>
    <w:rsid w:val="001C1940"/>
    <w:rsid w:val="001C2554"/>
    <w:rsid w:val="001D321F"/>
    <w:rsid w:val="001D34C0"/>
    <w:rsid w:val="001D79C1"/>
    <w:rsid w:val="001E0CC8"/>
    <w:rsid w:val="001E284B"/>
    <w:rsid w:val="001E6768"/>
    <w:rsid w:val="001E7B1A"/>
    <w:rsid w:val="001F224E"/>
    <w:rsid w:val="002005C9"/>
    <w:rsid w:val="002041AB"/>
    <w:rsid w:val="00204D5C"/>
    <w:rsid w:val="00206BD3"/>
    <w:rsid w:val="00226A5D"/>
    <w:rsid w:val="00227CAE"/>
    <w:rsid w:val="002536D1"/>
    <w:rsid w:val="00263400"/>
    <w:rsid w:val="00271A77"/>
    <w:rsid w:val="00293C7D"/>
    <w:rsid w:val="002A2B48"/>
    <w:rsid w:val="002A3CE8"/>
    <w:rsid w:val="002C0AB1"/>
    <w:rsid w:val="002C6F7D"/>
    <w:rsid w:val="002D3ADD"/>
    <w:rsid w:val="002D4288"/>
    <w:rsid w:val="002E110F"/>
    <w:rsid w:val="002E6759"/>
    <w:rsid w:val="002F002E"/>
    <w:rsid w:val="002F3FDB"/>
    <w:rsid w:val="0032412D"/>
    <w:rsid w:val="003260D9"/>
    <w:rsid w:val="00327CEE"/>
    <w:rsid w:val="00332D79"/>
    <w:rsid w:val="00336845"/>
    <w:rsid w:val="00346531"/>
    <w:rsid w:val="00353F1C"/>
    <w:rsid w:val="00354C88"/>
    <w:rsid w:val="00357129"/>
    <w:rsid w:val="0037124B"/>
    <w:rsid w:val="003722EC"/>
    <w:rsid w:val="00377ADE"/>
    <w:rsid w:val="00392018"/>
    <w:rsid w:val="003A06AF"/>
    <w:rsid w:val="003A19F7"/>
    <w:rsid w:val="003A4584"/>
    <w:rsid w:val="003A57D0"/>
    <w:rsid w:val="003A6132"/>
    <w:rsid w:val="003A6F91"/>
    <w:rsid w:val="003B3F6F"/>
    <w:rsid w:val="003C027B"/>
    <w:rsid w:val="003D3A74"/>
    <w:rsid w:val="003D4A83"/>
    <w:rsid w:val="003E02E7"/>
    <w:rsid w:val="003E340C"/>
    <w:rsid w:val="003F06EB"/>
    <w:rsid w:val="003F13E6"/>
    <w:rsid w:val="003F3812"/>
    <w:rsid w:val="003F41E4"/>
    <w:rsid w:val="00401165"/>
    <w:rsid w:val="00405171"/>
    <w:rsid w:val="00411593"/>
    <w:rsid w:val="00413CD5"/>
    <w:rsid w:val="004221BF"/>
    <w:rsid w:val="0042516B"/>
    <w:rsid w:val="004351AA"/>
    <w:rsid w:val="004419DF"/>
    <w:rsid w:val="004507FA"/>
    <w:rsid w:val="00450F1F"/>
    <w:rsid w:val="00455CF4"/>
    <w:rsid w:val="00457CB2"/>
    <w:rsid w:val="00460874"/>
    <w:rsid w:val="00467282"/>
    <w:rsid w:val="00471103"/>
    <w:rsid w:val="004855FC"/>
    <w:rsid w:val="00495788"/>
    <w:rsid w:val="004A1058"/>
    <w:rsid w:val="004A1B00"/>
    <w:rsid w:val="004A63C5"/>
    <w:rsid w:val="004C1630"/>
    <w:rsid w:val="004C5A8A"/>
    <w:rsid w:val="004C648E"/>
    <w:rsid w:val="004D00DD"/>
    <w:rsid w:val="004D380B"/>
    <w:rsid w:val="004E153F"/>
    <w:rsid w:val="004E1D42"/>
    <w:rsid w:val="00515C98"/>
    <w:rsid w:val="0051701C"/>
    <w:rsid w:val="00521C78"/>
    <w:rsid w:val="00523575"/>
    <w:rsid w:val="00524511"/>
    <w:rsid w:val="00540747"/>
    <w:rsid w:val="00540F2C"/>
    <w:rsid w:val="005436BE"/>
    <w:rsid w:val="005436CB"/>
    <w:rsid w:val="005525A0"/>
    <w:rsid w:val="005546C8"/>
    <w:rsid w:val="0056046C"/>
    <w:rsid w:val="00560984"/>
    <w:rsid w:val="00560EEF"/>
    <w:rsid w:val="005626BD"/>
    <w:rsid w:val="00583BBA"/>
    <w:rsid w:val="00587541"/>
    <w:rsid w:val="00592C01"/>
    <w:rsid w:val="00597B10"/>
    <w:rsid w:val="005A34B2"/>
    <w:rsid w:val="005B1C17"/>
    <w:rsid w:val="005B6B3D"/>
    <w:rsid w:val="005C0DC6"/>
    <w:rsid w:val="005E371F"/>
    <w:rsid w:val="005E5A02"/>
    <w:rsid w:val="00605470"/>
    <w:rsid w:val="00606C13"/>
    <w:rsid w:val="00607F68"/>
    <w:rsid w:val="00610428"/>
    <w:rsid w:val="00610E56"/>
    <w:rsid w:val="006341ED"/>
    <w:rsid w:val="006346AA"/>
    <w:rsid w:val="00635851"/>
    <w:rsid w:val="0064714F"/>
    <w:rsid w:val="00653BBB"/>
    <w:rsid w:val="006562F9"/>
    <w:rsid w:val="00677E5E"/>
    <w:rsid w:val="0068044B"/>
    <w:rsid w:val="00681DE9"/>
    <w:rsid w:val="00684848"/>
    <w:rsid w:val="006A72B8"/>
    <w:rsid w:val="006B073D"/>
    <w:rsid w:val="006B74D2"/>
    <w:rsid w:val="006C493D"/>
    <w:rsid w:val="006D2E2E"/>
    <w:rsid w:val="006E30E1"/>
    <w:rsid w:val="006E56B9"/>
    <w:rsid w:val="006E76F5"/>
    <w:rsid w:val="00701418"/>
    <w:rsid w:val="00716DDF"/>
    <w:rsid w:val="00720C76"/>
    <w:rsid w:val="00724DE3"/>
    <w:rsid w:val="00725D92"/>
    <w:rsid w:val="00725DA5"/>
    <w:rsid w:val="00727166"/>
    <w:rsid w:val="00740292"/>
    <w:rsid w:val="00740DB0"/>
    <w:rsid w:val="00747A6E"/>
    <w:rsid w:val="00750056"/>
    <w:rsid w:val="00760C9B"/>
    <w:rsid w:val="0077285C"/>
    <w:rsid w:val="00793301"/>
    <w:rsid w:val="007959C0"/>
    <w:rsid w:val="007A0BB6"/>
    <w:rsid w:val="007A498B"/>
    <w:rsid w:val="007A6FDA"/>
    <w:rsid w:val="007B01C2"/>
    <w:rsid w:val="007B6B38"/>
    <w:rsid w:val="007B7DCE"/>
    <w:rsid w:val="007D3A03"/>
    <w:rsid w:val="007E4E5C"/>
    <w:rsid w:val="007F3E1C"/>
    <w:rsid w:val="007F42D4"/>
    <w:rsid w:val="008068CE"/>
    <w:rsid w:val="00810B81"/>
    <w:rsid w:val="00821AF7"/>
    <w:rsid w:val="00821F68"/>
    <w:rsid w:val="00830C9C"/>
    <w:rsid w:val="00833C67"/>
    <w:rsid w:val="00834E04"/>
    <w:rsid w:val="00840C9A"/>
    <w:rsid w:val="008461C3"/>
    <w:rsid w:val="00847533"/>
    <w:rsid w:val="00851B0E"/>
    <w:rsid w:val="008545B7"/>
    <w:rsid w:val="00864CE2"/>
    <w:rsid w:val="00866141"/>
    <w:rsid w:val="0086697A"/>
    <w:rsid w:val="00873844"/>
    <w:rsid w:val="008738D8"/>
    <w:rsid w:val="00890CFB"/>
    <w:rsid w:val="00891527"/>
    <w:rsid w:val="00894E05"/>
    <w:rsid w:val="00895744"/>
    <w:rsid w:val="008A029F"/>
    <w:rsid w:val="008A3AC2"/>
    <w:rsid w:val="008B44F2"/>
    <w:rsid w:val="008C2305"/>
    <w:rsid w:val="008D0AFE"/>
    <w:rsid w:val="008D0D54"/>
    <w:rsid w:val="008D470E"/>
    <w:rsid w:val="008F45E2"/>
    <w:rsid w:val="00903A4F"/>
    <w:rsid w:val="00904E43"/>
    <w:rsid w:val="00912593"/>
    <w:rsid w:val="00925E0B"/>
    <w:rsid w:val="00930DAF"/>
    <w:rsid w:val="009311DE"/>
    <w:rsid w:val="0093686C"/>
    <w:rsid w:val="0093779E"/>
    <w:rsid w:val="009417A6"/>
    <w:rsid w:val="00941E6B"/>
    <w:rsid w:val="00956C85"/>
    <w:rsid w:val="0096389C"/>
    <w:rsid w:val="00965B83"/>
    <w:rsid w:val="00971614"/>
    <w:rsid w:val="0097278E"/>
    <w:rsid w:val="00973E64"/>
    <w:rsid w:val="0097419C"/>
    <w:rsid w:val="009759AA"/>
    <w:rsid w:val="00981D7A"/>
    <w:rsid w:val="00990202"/>
    <w:rsid w:val="00993BAB"/>
    <w:rsid w:val="009A4649"/>
    <w:rsid w:val="009A4BF2"/>
    <w:rsid w:val="009B1A88"/>
    <w:rsid w:val="009C3AAE"/>
    <w:rsid w:val="009C5CD4"/>
    <w:rsid w:val="009E088F"/>
    <w:rsid w:val="009E506F"/>
    <w:rsid w:val="009F1103"/>
    <w:rsid w:val="009F4620"/>
    <w:rsid w:val="00A0564F"/>
    <w:rsid w:val="00A10E92"/>
    <w:rsid w:val="00A135BC"/>
    <w:rsid w:val="00A16738"/>
    <w:rsid w:val="00A204AF"/>
    <w:rsid w:val="00A24F6E"/>
    <w:rsid w:val="00A26B59"/>
    <w:rsid w:val="00A30AF2"/>
    <w:rsid w:val="00A32359"/>
    <w:rsid w:val="00A347A9"/>
    <w:rsid w:val="00A464A4"/>
    <w:rsid w:val="00A5496B"/>
    <w:rsid w:val="00A56282"/>
    <w:rsid w:val="00A8120A"/>
    <w:rsid w:val="00A86717"/>
    <w:rsid w:val="00A95CA0"/>
    <w:rsid w:val="00AB0BBF"/>
    <w:rsid w:val="00AB4944"/>
    <w:rsid w:val="00AC15A1"/>
    <w:rsid w:val="00AC1E7F"/>
    <w:rsid w:val="00AF6111"/>
    <w:rsid w:val="00B14B41"/>
    <w:rsid w:val="00B249F4"/>
    <w:rsid w:val="00B3305B"/>
    <w:rsid w:val="00B405B1"/>
    <w:rsid w:val="00B41884"/>
    <w:rsid w:val="00B604D7"/>
    <w:rsid w:val="00B60EA1"/>
    <w:rsid w:val="00B63DAF"/>
    <w:rsid w:val="00B75360"/>
    <w:rsid w:val="00B84DE8"/>
    <w:rsid w:val="00B9099D"/>
    <w:rsid w:val="00B91FE4"/>
    <w:rsid w:val="00B92A74"/>
    <w:rsid w:val="00B92D2F"/>
    <w:rsid w:val="00B9703E"/>
    <w:rsid w:val="00BA6695"/>
    <w:rsid w:val="00BB00DE"/>
    <w:rsid w:val="00BB3880"/>
    <w:rsid w:val="00BB5D7C"/>
    <w:rsid w:val="00BB68B5"/>
    <w:rsid w:val="00BC11D5"/>
    <w:rsid w:val="00BC2457"/>
    <w:rsid w:val="00BC3AA2"/>
    <w:rsid w:val="00BD39A9"/>
    <w:rsid w:val="00BD5CD5"/>
    <w:rsid w:val="00BD6C04"/>
    <w:rsid w:val="00BE1343"/>
    <w:rsid w:val="00BE6CA9"/>
    <w:rsid w:val="00C02B55"/>
    <w:rsid w:val="00C124F6"/>
    <w:rsid w:val="00C141BA"/>
    <w:rsid w:val="00C208D0"/>
    <w:rsid w:val="00C213FA"/>
    <w:rsid w:val="00C341AE"/>
    <w:rsid w:val="00C75312"/>
    <w:rsid w:val="00C8150D"/>
    <w:rsid w:val="00C846DF"/>
    <w:rsid w:val="00C9222D"/>
    <w:rsid w:val="00C96F1F"/>
    <w:rsid w:val="00CA00E2"/>
    <w:rsid w:val="00CA33AD"/>
    <w:rsid w:val="00CA7E3A"/>
    <w:rsid w:val="00CB003F"/>
    <w:rsid w:val="00CB7F0D"/>
    <w:rsid w:val="00CC5151"/>
    <w:rsid w:val="00CE03D0"/>
    <w:rsid w:val="00CE754E"/>
    <w:rsid w:val="00CE784A"/>
    <w:rsid w:val="00CF3D6F"/>
    <w:rsid w:val="00D0033C"/>
    <w:rsid w:val="00D05051"/>
    <w:rsid w:val="00D10ED8"/>
    <w:rsid w:val="00D10F40"/>
    <w:rsid w:val="00D1724B"/>
    <w:rsid w:val="00D17B1F"/>
    <w:rsid w:val="00D206A2"/>
    <w:rsid w:val="00D3351B"/>
    <w:rsid w:val="00D40471"/>
    <w:rsid w:val="00D51521"/>
    <w:rsid w:val="00D536FC"/>
    <w:rsid w:val="00D55AA4"/>
    <w:rsid w:val="00D60515"/>
    <w:rsid w:val="00D63956"/>
    <w:rsid w:val="00D66047"/>
    <w:rsid w:val="00D722B3"/>
    <w:rsid w:val="00D76BD1"/>
    <w:rsid w:val="00D87BD2"/>
    <w:rsid w:val="00D9360D"/>
    <w:rsid w:val="00D96F81"/>
    <w:rsid w:val="00DA1AEF"/>
    <w:rsid w:val="00DA2078"/>
    <w:rsid w:val="00DB0B36"/>
    <w:rsid w:val="00DB2781"/>
    <w:rsid w:val="00DC16E3"/>
    <w:rsid w:val="00DC5172"/>
    <w:rsid w:val="00DD2B35"/>
    <w:rsid w:val="00DD3C28"/>
    <w:rsid w:val="00DD716E"/>
    <w:rsid w:val="00DD77AF"/>
    <w:rsid w:val="00DE723C"/>
    <w:rsid w:val="00DF123F"/>
    <w:rsid w:val="00E032A4"/>
    <w:rsid w:val="00E05207"/>
    <w:rsid w:val="00E13596"/>
    <w:rsid w:val="00E14EA3"/>
    <w:rsid w:val="00E40906"/>
    <w:rsid w:val="00E45420"/>
    <w:rsid w:val="00E47F53"/>
    <w:rsid w:val="00E509B9"/>
    <w:rsid w:val="00E62346"/>
    <w:rsid w:val="00E62FD6"/>
    <w:rsid w:val="00E76B06"/>
    <w:rsid w:val="00E83359"/>
    <w:rsid w:val="00E86633"/>
    <w:rsid w:val="00EA3DF8"/>
    <w:rsid w:val="00EA571C"/>
    <w:rsid w:val="00EB091A"/>
    <w:rsid w:val="00EB246A"/>
    <w:rsid w:val="00ED3CB0"/>
    <w:rsid w:val="00ED7538"/>
    <w:rsid w:val="00EF2B49"/>
    <w:rsid w:val="00F15234"/>
    <w:rsid w:val="00F15636"/>
    <w:rsid w:val="00F236C6"/>
    <w:rsid w:val="00F2489A"/>
    <w:rsid w:val="00F30DA5"/>
    <w:rsid w:val="00F427F5"/>
    <w:rsid w:val="00F43B95"/>
    <w:rsid w:val="00F479F2"/>
    <w:rsid w:val="00F51D9F"/>
    <w:rsid w:val="00F55D38"/>
    <w:rsid w:val="00F65C25"/>
    <w:rsid w:val="00F73183"/>
    <w:rsid w:val="00F75EB2"/>
    <w:rsid w:val="00F82944"/>
    <w:rsid w:val="00F90732"/>
    <w:rsid w:val="00F92602"/>
    <w:rsid w:val="00F95887"/>
    <w:rsid w:val="00FA3CC7"/>
    <w:rsid w:val="00FB2E3A"/>
    <w:rsid w:val="00FB553A"/>
    <w:rsid w:val="00FC1C9F"/>
    <w:rsid w:val="00FC24FC"/>
    <w:rsid w:val="00FC6CFF"/>
    <w:rsid w:val="00FC7BCD"/>
    <w:rsid w:val="00FD2F35"/>
    <w:rsid w:val="00FD3E7C"/>
    <w:rsid w:val="00FD7861"/>
    <w:rsid w:val="00FF74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B371FB69-8BAE-41B9-B9F9-803E4C95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401165"/>
    <w:rPr>
      <w:color w:val="808080"/>
    </w:rPr>
  </w:style>
  <w:style w:type="paragraph" w:styleId="ListParagraph">
    <w:name w:val="List Paragraph"/>
    <w:basedOn w:val="Normal"/>
    <w:uiPriority w:val="34"/>
    <w:qFormat/>
    <w:rsid w:val="00C846DF"/>
    <w:pPr>
      <w:ind w:left="720"/>
      <w:contextualSpacing/>
    </w:pPr>
  </w:style>
  <w:style w:type="table" w:styleId="TableGrid">
    <w:name w:val="Table Grid"/>
    <w:basedOn w:val="TableNormal"/>
    <w:uiPriority w:val="59"/>
    <w:rsid w:val="000A2F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3BE9"/>
    <w:pPr>
      <w:tabs>
        <w:tab w:val="center" w:pos="4680"/>
        <w:tab w:val="right" w:pos="9360"/>
      </w:tabs>
      <w:spacing w:after="0"/>
    </w:pPr>
  </w:style>
  <w:style w:type="character" w:customStyle="1" w:styleId="HeaderChar">
    <w:name w:val="Header Char"/>
    <w:basedOn w:val="DefaultParagraphFont"/>
    <w:link w:val="Header"/>
    <w:uiPriority w:val="99"/>
    <w:rsid w:val="00103BE9"/>
  </w:style>
  <w:style w:type="paragraph" w:styleId="Footer">
    <w:name w:val="footer"/>
    <w:basedOn w:val="Normal"/>
    <w:link w:val="FooterChar"/>
    <w:uiPriority w:val="99"/>
    <w:unhideWhenUsed/>
    <w:rsid w:val="00103BE9"/>
    <w:pPr>
      <w:tabs>
        <w:tab w:val="center" w:pos="4680"/>
        <w:tab w:val="right" w:pos="9360"/>
      </w:tabs>
      <w:spacing w:after="0"/>
    </w:pPr>
  </w:style>
  <w:style w:type="character" w:customStyle="1" w:styleId="FooterChar">
    <w:name w:val="Footer Char"/>
    <w:basedOn w:val="DefaultParagraphFont"/>
    <w:link w:val="Footer"/>
    <w:uiPriority w:val="99"/>
    <w:rsid w:val="00103BE9"/>
  </w:style>
  <w:style w:type="character" w:styleId="Hyperlink">
    <w:name w:val="Hyperlink"/>
    <w:basedOn w:val="DefaultParagraphFont"/>
    <w:uiPriority w:val="99"/>
    <w:unhideWhenUsed/>
    <w:rsid w:val="00716D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009405474">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3511</Words>
  <Characters>20019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23484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Andrew</cp:lastModifiedBy>
  <cp:revision>4</cp:revision>
  <cp:lastPrinted>2016-06-29T21:52:00Z</cp:lastPrinted>
  <dcterms:created xsi:type="dcterms:W3CDTF">2017-01-18T01:08:00Z</dcterms:created>
  <dcterms:modified xsi:type="dcterms:W3CDTF">2017-01-22T20:04:00Z</dcterms:modified>
</cp:coreProperties>
</file>